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5E7" w:rsidRPr="0025172B" w:rsidRDefault="00D535E7" w:rsidP="009C658D">
      <w:pPr>
        <w:pStyle w:val="aa"/>
        <w:jc w:val="center"/>
      </w:pPr>
      <w:bookmarkStart w:id="0" w:name="_GoBack"/>
      <w:bookmarkEnd w:id="0"/>
    </w:p>
    <w:p w:rsidR="00A80115" w:rsidRPr="009B2A45" w:rsidRDefault="00A80115" w:rsidP="00A80115"/>
    <w:tbl>
      <w:tblPr>
        <w:tblW w:w="8283" w:type="pct"/>
        <w:tblLook w:val="00BF" w:firstRow="1" w:lastRow="0" w:firstColumn="1" w:lastColumn="0" w:noHBand="0" w:noVBand="0"/>
      </w:tblPr>
      <w:tblGrid>
        <w:gridCol w:w="9887"/>
        <w:gridCol w:w="5968"/>
      </w:tblGrid>
      <w:tr w:rsidR="00A80115" w:rsidRPr="005351CA" w:rsidTr="00F94799">
        <w:trPr>
          <w:trHeight w:val="1075"/>
        </w:trPr>
        <w:tc>
          <w:tcPr>
            <w:tcW w:w="3118" w:type="pct"/>
            <w:vAlign w:val="center"/>
          </w:tcPr>
          <w:p w:rsidR="00A80115" w:rsidRPr="0085621D" w:rsidRDefault="00DF586B" w:rsidP="00F9479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67125" cy="1343025"/>
                  <wp:effectExtent l="0" t="0" r="0" b="0"/>
                  <wp:docPr id="1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2" w:type="pct"/>
            <w:vAlign w:val="center"/>
          </w:tcPr>
          <w:p w:rsidR="00A80115" w:rsidRPr="0085621D" w:rsidRDefault="00A80115" w:rsidP="0050231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80115" w:rsidRPr="000D00D5" w:rsidRDefault="00A80115" w:rsidP="00A80115"/>
    <w:p w:rsidR="00A80115" w:rsidRPr="000D00D5" w:rsidRDefault="00A80115" w:rsidP="00A80115"/>
    <w:p w:rsidR="00A80115" w:rsidRPr="000D00D5" w:rsidRDefault="00A80115" w:rsidP="00A80115"/>
    <w:p w:rsidR="00A80115" w:rsidRPr="000D00D5" w:rsidRDefault="00A80115" w:rsidP="00A80115"/>
    <w:p w:rsidR="00A80115" w:rsidRPr="000D00D5" w:rsidRDefault="00A80115" w:rsidP="00A80115">
      <w:pPr>
        <w:ind w:left="5400"/>
        <w:rPr>
          <w:sz w:val="28"/>
          <w:szCs w:val="28"/>
        </w:rPr>
      </w:pPr>
      <w:r w:rsidRPr="000D00D5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A80115" w:rsidRPr="000D00D5" w:rsidRDefault="00A80115" w:rsidP="00A80115">
      <w:pPr>
        <w:ind w:left="5400"/>
        <w:rPr>
          <w:sz w:val="28"/>
          <w:szCs w:val="28"/>
        </w:rPr>
      </w:pPr>
      <w:r>
        <w:rPr>
          <w:sz w:val="28"/>
          <w:szCs w:val="28"/>
        </w:rPr>
        <w:t>к приказу ООО «БНГРЭ</w:t>
      </w:r>
      <w:r w:rsidRPr="000D00D5">
        <w:rPr>
          <w:sz w:val="28"/>
          <w:szCs w:val="28"/>
        </w:rPr>
        <w:t>»</w:t>
      </w:r>
    </w:p>
    <w:p w:rsidR="00A80115" w:rsidRPr="00B809BA" w:rsidRDefault="00A80115" w:rsidP="00A80115">
      <w:pPr>
        <w:ind w:left="5400"/>
      </w:pPr>
      <w:r>
        <w:rPr>
          <w:sz w:val="28"/>
          <w:szCs w:val="28"/>
        </w:rPr>
        <w:t>№____</w:t>
      </w:r>
      <w:r w:rsidRPr="00B809BA">
        <w:rPr>
          <w:sz w:val="28"/>
          <w:szCs w:val="28"/>
        </w:rPr>
        <w:t xml:space="preserve"> от</w:t>
      </w:r>
      <w:r>
        <w:rPr>
          <w:sz w:val="28"/>
          <w:szCs w:val="28"/>
        </w:rPr>
        <w:t>__________</w:t>
      </w:r>
      <w:r w:rsidRPr="00B809BA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F94799">
        <w:rPr>
          <w:sz w:val="28"/>
          <w:szCs w:val="28"/>
        </w:rPr>
        <w:t>8</w:t>
      </w:r>
      <w:r>
        <w:rPr>
          <w:sz w:val="28"/>
          <w:szCs w:val="28"/>
        </w:rPr>
        <w:t>г.</w:t>
      </w:r>
    </w:p>
    <w:p w:rsidR="00A80115" w:rsidRPr="000D00D5" w:rsidRDefault="00A80115" w:rsidP="00A80115">
      <w:pPr>
        <w:pStyle w:val="aa"/>
        <w:spacing w:after="0"/>
        <w:jc w:val="center"/>
      </w:pPr>
    </w:p>
    <w:p w:rsidR="00D535E7" w:rsidRDefault="00D535E7" w:rsidP="00F94799">
      <w:pPr>
        <w:pStyle w:val="aa"/>
      </w:pPr>
    </w:p>
    <w:p w:rsidR="00D535E7" w:rsidRPr="0025172B" w:rsidRDefault="00D535E7" w:rsidP="009C658D">
      <w:pPr>
        <w:pStyle w:val="aa"/>
        <w:jc w:val="center"/>
      </w:pPr>
    </w:p>
    <w:tbl>
      <w:tblPr>
        <w:tblW w:w="5078" w:type="pct"/>
        <w:tblLayout w:type="fixed"/>
        <w:tblLook w:val="0000" w:firstRow="0" w:lastRow="0" w:firstColumn="0" w:lastColumn="0" w:noHBand="0" w:noVBand="0"/>
      </w:tblPr>
      <w:tblGrid>
        <w:gridCol w:w="9720"/>
      </w:tblGrid>
      <w:tr w:rsidR="00D535E7" w:rsidRPr="0025172B">
        <w:trPr>
          <w:cantSplit/>
          <w:trHeight w:hRule="exact" w:val="1014"/>
        </w:trPr>
        <w:tc>
          <w:tcPr>
            <w:tcW w:w="9720" w:type="dxa"/>
            <w:vAlign w:val="center"/>
          </w:tcPr>
          <w:p w:rsidR="00D535E7" w:rsidRPr="0025172B" w:rsidRDefault="00D535E7" w:rsidP="00E53458">
            <w:pPr>
              <w:suppressAutoHyphens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Стандарт</w:t>
            </w:r>
            <w:r w:rsidR="00A80115">
              <w:rPr>
                <w:b/>
                <w:sz w:val="36"/>
              </w:rPr>
              <w:t xml:space="preserve"> Общества</w:t>
            </w:r>
          </w:p>
        </w:tc>
      </w:tr>
      <w:tr w:rsidR="00D535E7" w:rsidRPr="002F12FF">
        <w:trPr>
          <w:cantSplit/>
          <w:trHeight w:val="1070"/>
        </w:trPr>
        <w:tc>
          <w:tcPr>
            <w:tcW w:w="9720" w:type="dxa"/>
            <w:vAlign w:val="center"/>
          </w:tcPr>
          <w:p w:rsidR="00D535E7" w:rsidRPr="002F12FF" w:rsidRDefault="00D535E7" w:rsidP="00E800B5">
            <w:pPr>
              <w:suppressAutoHyphens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Антиалкогольная и антинаркотическая политика и управление в области </w:t>
            </w:r>
            <w:r w:rsidRPr="007F18CE">
              <w:rPr>
                <w:b/>
                <w:sz w:val="40"/>
                <w:szCs w:val="40"/>
              </w:rPr>
              <w:t>алкоголя, наркотических и токсических веществ</w:t>
            </w:r>
            <w:r>
              <w:rPr>
                <w:b/>
                <w:sz w:val="40"/>
                <w:szCs w:val="40"/>
              </w:rPr>
              <w:t xml:space="preserve"> в производственной среде</w:t>
            </w:r>
          </w:p>
        </w:tc>
      </w:tr>
    </w:tbl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D535E7" w:rsidRDefault="00F94799" w:rsidP="00F94799">
      <w:pPr>
        <w:pStyle w:val="aa"/>
        <w:suppressAutoHyphens/>
        <w:jc w:val="center"/>
        <w:outlineLvl w:val="0"/>
        <w:rPr>
          <w:sz w:val="28"/>
        </w:rPr>
      </w:pPr>
      <w:r>
        <w:rPr>
          <w:sz w:val="28"/>
        </w:rPr>
        <w:t>СтБНГРЭ-19-2018</w:t>
      </w: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  <w:r>
        <w:rPr>
          <w:sz w:val="28"/>
        </w:rPr>
        <w:t>Версия 2</w:t>
      </w: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</w:pPr>
      <w:r>
        <w:rPr>
          <w:sz w:val="28"/>
        </w:rPr>
        <w:t>Красноярск</w:t>
      </w:r>
    </w:p>
    <w:p w:rsidR="00F94799" w:rsidRDefault="00F94799" w:rsidP="00F94799">
      <w:pPr>
        <w:pStyle w:val="aa"/>
        <w:suppressAutoHyphens/>
        <w:jc w:val="center"/>
        <w:outlineLvl w:val="0"/>
        <w:rPr>
          <w:sz w:val="28"/>
        </w:rPr>
        <w:sectPr w:rsidR="00F94799" w:rsidSect="00374E4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719" w:right="850" w:bottom="965" w:left="1701" w:header="708" w:footer="595" w:gutter="0"/>
          <w:cols w:space="708"/>
          <w:titlePg/>
          <w:docGrid w:linePitch="360"/>
        </w:sectPr>
      </w:pPr>
      <w:r>
        <w:rPr>
          <w:sz w:val="28"/>
        </w:rPr>
        <w:t>2018</w:t>
      </w:r>
    </w:p>
    <w:p w:rsidR="00D535E7" w:rsidRPr="00FF06A5" w:rsidRDefault="00D535E7" w:rsidP="00E53458">
      <w:pPr>
        <w:suppressAutoHyphens/>
        <w:jc w:val="center"/>
        <w:rPr>
          <w:b/>
          <w:i/>
          <w:caps/>
        </w:rPr>
      </w:pPr>
      <w:r w:rsidRPr="00FF06A5">
        <w:rPr>
          <w:b/>
          <w:i/>
          <w:caps/>
        </w:rPr>
        <w:lastRenderedPageBreak/>
        <w:t>Информация о документе</w:t>
      </w:r>
    </w:p>
    <w:p w:rsidR="00D535E7" w:rsidRPr="00B9629F" w:rsidRDefault="00D535E7" w:rsidP="00E53458">
      <w:pPr>
        <w:pStyle w:val="aa"/>
        <w:suppressAutoHyphens/>
        <w:jc w:val="center"/>
        <w:rPr>
          <w:sz w:val="28"/>
        </w:rPr>
      </w:pPr>
    </w:p>
    <w:tbl>
      <w:tblPr>
        <w:tblW w:w="9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7440"/>
      </w:tblGrid>
      <w:tr w:rsidR="00D535E7"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>
              <w:rPr>
                <w:b/>
              </w:rPr>
              <w:t>Функциональная сфера</w:t>
            </w:r>
          </w:p>
        </w:tc>
        <w:tc>
          <w:tcPr>
            <w:tcW w:w="7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4D4B0B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Управление в области обращения и применения </w:t>
            </w:r>
            <w:r w:rsidRPr="004D4B0B">
              <w:rPr>
                <w:i/>
                <w:color w:val="000000"/>
              </w:rPr>
              <w:t>алкоголя, наркотических и токсических веществ</w:t>
            </w:r>
            <w:r>
              <w:rPr>
                <w:i/>
                <w:color w:val="000000"/>
              </w:rPr>
              <w:t xml:space="preserve"> в производственной среде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Версия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4D4B0B" w:rsidRDefault="00F94799" w:rsidP="005D1CB0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Вторая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>
              <w:rPr>
                <w:b/>
              </w:rPr>
              <w:t>Утвержден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EE479D" w:rsidRDefault="004971B3" w:rsidP="00F94799">
            <w:pPr>
              <w:tabs>
                <w:tab w:val="left" w:leader="underscore" w:pos="9072"/>
              </w:tabs>
              <w:suppressAutoHyphens/>
              <w:jc w:val="both"/>
              <w:rPr>
                <w:i/>
                <w:highlight w:val="red"/>
              </w:rPr>
            </w:pPr>
            <w:r>
              <w:rPr>
                <w:i/>
              </w:rPr>
              <w:t>Приказом генерального директора  ООО «БНГРЭ»</w:t>
            </w:r>
            <w:r w:rsidR="00D535E7" w:rsidRPr="004D4B0B">
              <w:rPr>
                <w:i/>
              </w:rPr>
              <w:t xml:space="preserve"> </w:t>
            </w:r>
            <w:r>
              <w:rPr>
                <w:i/>
              </w:rPr>
              <w:t>№____ от «___»_______ 201</w:t>
            </w:r>
            <w:r w:rsidR="00F94799">
              <w:rPr>
                <w:i/>
              </w:rPr>
              <w:t>8</w:t>
            </w:r>
            <w:r>
              <w:rPr>
                <w:i/>
              </w:rPr>
              <w:t>г.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A62C6" w:rsidRDefault="00D535E7" w:rsidP="005D1CB0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 w:rsidRPr="00FA62C6">
              <w:rPr>
                <w:b/>
              </w:rPr>
              <w:t>Дата пересмотра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A62C6" w:rsidRDefault="00FA62C6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До </w:t>
            </w:r>
            <w:r w:rsidRPr="00FA62C6">
              <w:rPr>
                <w:i/>
              </w:rPr>
              <w:t>01.11.2023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Срок действия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34846" w:rsidRDefault="00D535E7" w:rsidP="00F94799">
            <w:pPr>
              <w:suppressAutoHyphens/>
              <w:jc w:val="both"/>
              <w:rPr>
                <w:i/>
              </w:rPr>
            </w:pPr>
            <w:r w:rsidRPr="00F34846">
              <w:rPr>
                <w:i/>
                <w:lang w:val="en-US"/>
              </w:rPr>
              <w:t>C</w:t>
            </w:r>
            <w:r w:rsidR="004971B3">
              <w:rPr>
                <w:i/>
              </w:rPr>
              <w:t xml:space="preserve"> «____»________201</w:t>
            </w:r>
            <w:r w:rsidR="00F94799">
              <w:rPr>
                <w:i/>
              </w:rPr>
              <w:t>8</w:t>
            </w:r>
            <w:r w:rsidR="004971B3">
              <w:rPr>
                <w:i/>
              </w:rPr>
              <w:t>г.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Цель процесса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5D1CB0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>
              <w:rPr>
                <w:i/>
              </w:rPr>
              <w:t>Обеспечение безопасных условий труда</w:t>
            </w:r>
            <w:r w:rsidRPr="005D1CB0">
              <w:rPr>
                <w:i/>
              </w:rPr>
              <w:t xml:space="preserve"> и предотвращение происшествий</w:t>
            </w:r>
            <w:r>
              <w:rPr>
                <w:i/>
              </w:rPr>
              <w:t xml:space="preserve">, связанных с употреблением </w:t>
            </w:r>
            <w:r w:rsidRPr="004D4B0B">
              <w:rPr>
                <w:i/>
                <w:color w:val="000000"/>
              </w:rPr>
              <w:t>алкоголя, наркотических и токсических веществ</w:t>
            </w:r>
            <w:r>
              <w:rPr>
                <w:i/>
                <w:color w:val="000000"/>
              </w:rPr>
              <w:t xml:space="preserve"> в производственной среде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Владелец процесса, подразделение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23070" w:rsidRDefault="00F94799" w:rsidP="005D1CB0">
            <w:pPr>
              <w:suppressAutoHyphens/>
              <w:jc w:val="both"/>
              <w:rPr>
                <w:i/>
              </w:rPr>
            </w:pPr>
            <w:r>
              <w:rPr>
                <w:bCs/>
                <w:i/>
                <w:iCs/>
              </w:rPr>
              <w:t>Отдел ОТ, ПБ и ООС Общества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Участники процесса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23070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F23070">
              <w:rPr>
                <w:i/>
              </w:rPr>
              <w:t>Все</w:t>
            </w:r>
            <w:r w:rsidR="004971B3">
              <w:rPr>
                <w:i/>
              </w:rPr>
              <w:t xml:space="preserve"> </w:t>
            </w:r>
            <w:r w:rsidRPr="00F23070">
              <w:rPr>
                <w:i/>
              </w:rPr>
              <w:t xml:space="preserve">структурные подразделения </w:t>
            </w:r>
            <w:r w:rsidR="004971B3">
              <w:rPr>
                <w:i/>
              </w:rPr>
              <w:t>ООО «БНГРЭ»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1701"/>
                <w:tab w:val="left" w:pos="9072"/>
              </w:tabs>
              <w:suppressAutoHyphens/>
              <w:rPr>
                <w:b/>
              </w:rPr>
            </w:pPr>
            <w:r>
              <w:rPr>
                <w:b/>
              </w:rPr>
              <w:t>Разработчик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Pr="00F23070" w:rsidRDefault="00D535E7" w:rsidP="005D1CB0">
            <w:pPr>
              <w:tabs>
                <w:tab w:val="left" w:leader="underscore" w:pos="9072"/>
              </w:tabs>
              <w:suppressAutoHyphens/>
              <w:jc w:val="both"/>
              <w:rPr>
                <w:i/>
              </w:rPr>
            </w:pPr>
            <w:r w:rsidRPr="00F23070">
              <w:rPr>
                <w:i/>
              </w:rPr>
              <w:t>Отдел промышленной безопасности, охраны труда и окруж</w:t>
            </w:r>
            <w:r w:rsidR="004971B3">
              <w:rPr>
                <w:i/>
              </w:rPr>
              <w:t>ающей среды ООО «БНГРЭ»</w:t>
            </w:r>
          </w:p>
        </w:tc>
      </w:tr>
      <w:tr w:rsidR="00D535E7">
        <w:tc>
          <w:tcPr>
            <w:tcW w:w="22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113" w:type="dxa"/>
              <w:bottom w:w="113" w:type="dxa"/>
            </w:tcMar>
          </w:tcPr>
          <w:p w:rsidR="00D535E7" w:rsidRDefault="00D535E7" w:rsidP="00E53458">
            <w:pPr>
              <w:tabs>
                <w:tab w:val="left" w:pos="1701"/>
                <w:tab w:val="left" w:leader="underscore" w:pos="9072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D535E7" w:rsidRDefault="00D535E7" w:rsidP="005D1CB0">
            <w:pPr>
              <w:tabs>
                <w:tab w:val="left" w:pos="5712"/>
                <w:tab w:val="left" w:leader="underscore" w:pos="9072"/>
              </w:tabs>
              <w:suppressAutoHyphens/>
              <w:jc w:val="both"/>
              <w:rPr>
                <w:i/>
              </w:rPr>
            </w:pPr>
          </w:p>
          <w:p w:rsidR="004971B3" w:rsidRPr="00F23070" w:rsidRDefault="004971B3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Заместитель генерального директора по бурению – главный инженер </w:t>
            </w:r>
            <w:r w:rsidR="00F94799">
              <w:rPr>
                <w:i/>
              </w:rPr>
              <w:t>Игнатьев Н.М.</w:t>
            </w:r>
          </w:p>
          <w:p w:rsidR="00D535E7" w:rsidRDefault="00D535E7" w:rsidP="005D1CB0">
            <w:pPr>
              <w:tabs>
                <w:tab w:val="left" w:pos="5712"/>
                <w:tab w:val="left" w:leader="underscore" w:pos="9072"/>
              </w:tabs>
              <w:suppressAutoHyphens/>
              <w:jc w:val="both"/>
              <w:rPr>
                <w:i/>
              </w:rPr>
            </w:pPr>
          </w:p>
          <w:p w:rsidR="00D535E7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Заместитель генерального директора - </w:t>
            </w:r>
            <w:r w:rsidR="004971B3">
              <w:rPr>
                <w:i/>
              </w:rPr>
              <w:t>Главный геолог Зотов В.В.</w:t>
            </w: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>Начальник управления ОТ, ПБ и ООС Воротынцев В.В.</w:t>
            </w: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Начальник управления по обеспечению производства </w:t>
            </w:r>
          </w:p>
          <w:p w:rsidR="00F94799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>Кондратьев В.О.</w:t>
            </w:r>
          </w:p>
          <w:p w:rsidR="0098045C" w:rsidRDefault="0098045C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98045C" w:rsidRDefault="00F94799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>Начальник ОУП Поваляева М.Н.</w:t>
            </w:r>
          </w:p>
          <w:p w:rsidR="0098045C" w:rsidRDefault="0098045C" w:rsidP="004971B3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</w:p>
          <w:p w:rsidR="0098045C" w:rsidRPr="00F23070" w:rsidRDefault="0098045C" w:rsidP="00F94799">
            <w:pPr>
              <w:tabs>
                <w:tab w:val="left" w:pos="5712"/>
                <w:tab w:val="left" w:leader="underscore" w:pos="9072"/>
              </w:tabs>
              <w:suppressAutoHyphens/>
              <w:jc w:val="center"/>
              <w:rPr>
                <w:i/>
              </w:rPr>
            </w:pPr>
            <w:r>
              <w:rPr>
                <w:i/>
              </w:rPr>
              <w:t xml:space="preserve">Начальник </w:t>
            </w:r>
            <w:r w:rsidR="00F94799">
              <w:rPr>
                <w:i/>
              </w:rPr>
              <w:t>ЮДО Косова В.В.</w:t>
            </w:r>
          </w:p>
        </w:tc>
      </w:tr>
    </w:tbl>
    <w:p w:rsidR="00D535E7" w:rsidRPr="004971B3" w:rsidRDefault="00D535E7" w:rsidP="00E53458">
      <w:pPr>
        <w:suppressAutoHyphens/>
      </w:pPr>
    </w:p>
    <w:p w:rsidR="00D535E7" w:rsidRPr="004971B3" w:rsidRDefault="00D535E7" w:rsidP="008A733C">
      <w:pPr>
        <w:tabs>
          <w:tab w:val="right" w:leader="dot" w:pos="9637"/>
        </w:tabs>
        <w:suppressAutoHyphens/>
        <w:spacing w:line="360" w:lineRule="auto"/>
        <w:rPr>
          <w:sz w:val="22"/>
          <w:szCs w:val="22"/>
        </w:rPr>
        <w:sectPr w:rsidR="00D535E7" w:rsidRPr="004971B3" w:rsidSect="005E5AB5">
          <w:pgSz w:w="11906" w:h="16838"/>
          <w:pgMar w:top="851" w:right="851" w:bottom="1134" w:left="1418" w:header="709" w:footer="595" w:gutter="0"/>
          <w:cols w:space="708"/>
          <w:docGrid w:linePitch="360"/>
        </w:sectPr>
      </w:pPr>
    </w:p>
    <w:p w:rsidR="00D535E7" w:rsidRPr="004971B3" w:rsidRDefault="00D535E7" w:rsidP="00D219E5">
      <w:pPr>
        <w:pStyle w:val="11"/>
        <w:numPr>
          <w:ilvl w:val="0"/>
          <w:numId w:val="0"/>
        </w:numPr>
        <w:spacing w:before="120" w:after="240"/>
        <w:rPr>
          <w:rFonts w:ascii="Times New Roman" w:hAnsi="Times New Roman"/>
          <w:color w:val="000000"/>
        </w:rPr>
      </w:pPr>
      <w:r w:rsidRPr="004971B3">
        <w:rPr>
          <w:rFonts w:ascii="Times New Roman" w:hAnsi="Times New Roman"/>
          <w:color w:val="000000"/>
        </w:rPr>
        <w:lastRenderedPageBreak/>
        <w:t>Оглавление</w:t>
      </w:r>
    </w:p>
    <w:p w:rsidR="00D535E7" w:rsidRPr="004971B3" w:rsidRDefault="007A5E8D">
      <w:pPr>
        <w:pStyle w:val="12"/>
        <w:rPr>
          <w:rFonts w:ascii="Times New Roman" w:hAnsi="Times New Roman"/>
          <w:noProof/>
          <w:sz w:val="22"/>
        </w:rPr>
      </w:pPr>
      <w:r w:rsidRPr="004971B3">
        <w:rPr>
          <w:rFonts w:ascii="Times New Roman" w:hAnsi="Times New Roman"/>
          <w:noProof/>
        </w:rPr>
        <w:fldChar w:fldCharType="begin"/>
      </w:r>
      <w:r w:rsidR="00D535E7" w:rsidRPr="004971B3">
        <w:rPr>
          <w:rFonts w:ascii="Times New Roman" w:hAnsi="Times New Roman"/>
          <w:noProof/>
        </w:rPr>
        <w:instrText xml:space="preserve"> TOC \o "1-3" \h \z \u </w:instrText>
      </w:r>
      <w:r w:rsidRPr="004971B3">
        <w:rPr>
          <w:rFonts w:ascii="Times New Roman" w:hAnsi="Times New Roman"/>
          <w:noProof/>
        </w:rPr>
        <w:fldChar w:fldCharType="separate"/>
      </w:r>
      <w:hyperlink w:anchor="_Toc360549215" w:history="1">
        <w:r w:rsidR="00D535E7" w:rsidRPr="004971B3">
          <w:rPr>
            <w:rStyle w:val="af2"/>
            <w:rFonts w:ascii="Times New Roman" w:hAnsi="Times New Roman"/>
            <w:noProof/>
          </w:rPr>
          <w:t>1.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Назначение Стандарта и область его применения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_Toc360549215 \h </w:instrText>
        </w:r>
        <w:r w:rsidRPr="004971B3">
          <w:rPr>
            <w:rFonts w:ascii="Times New Roman" w:hAnsi="Times New Roman"/>
            <w:noProof/>
            <w:webHidden/>
          </w:rPr>
        </w:r>
        <w:r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4</w:t>
        </w:r>
        <w:r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12"/>
        <w:rPr>
          <w:rFonts w:ascii="Times New Roman" w:hAnsi="Times New Roman"/>
          <w:noProof/>
          <w:sz w:val="22"/>
        </w:rPr>
      </w:pPr>
      <w:hyperlink w:anchor="_Toc360549216" w:history="1">
        <w:r w:rsidR="00D535E7" w:rsidRPr="004971B3">
          <w:rPr>
            <w:rStyle w:val="af2"/>
            <w:rFonts w:ascii="Times New Roman" w:hAnsi="Times New Roman"/>
            <w:noProof/>
          </w:rPr>
          <w:t>2.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Основные термины и определения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_Toc360549216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4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12"/>
        <w:rPr>
          <w:rFonts w:ascii="Times New Roman" w:hAnsi="Times New Roman"/>
          <w:noProof/>
          <w:sz w:val="22"/>
        </w:rPr>
      </w:pPr>
      <w:hyperlink w:anchor="_Toc360549217" w:history="1">
        <w:r w:rsidR="00D535E7" w:rsidRPr="004971B3">
          <w:rPr>
            <w:rStyle w:val="af2"/>
            <w:rFonts w:ascii="Times New Roman" w:hAnsi="Times New Roman"/>
            <w:noProof/>
          </w:rPr>
          <w:t>3.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Антиалкогольная и антинаркотическая политика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_Toc360549217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5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12"/>
        <w:rPr>
          <w:rFonts w:ascii="Times New Roman" w:hAnsi="Times New Roman"/>
          <w:noProof/>
          <w:sz w:val="22"/>
        </w:rPr>
      </w:pPr>
      <w:hyperlink w:anchor="_Toc360549218" w:history="1">
        <w:r w:rsidR="00D535E7" w:rsidRPr="004971B3">
          <w:rPr>
            <w:rStyle w:val="af2"/>
            <w:rFonts w:ascii="Times New Roman" w:hAnsi="Times New Roman"/>
            <w:noProof/>
          </w:rPr>
          <w:t>4.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Требования в отношении обращения и употребления алкоголя, наркотических и токсических веществ.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_Toc360549218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23" w:history="1">
        <w:r w:rsidR="00D535E7" w:rsidRPr="004971B3">
          <w:rPr>
            <w:rStyle w:val="af2"/>
            <w:rFonts w:ascii="Times New Roman" w:hAnsi="Times New Roman"/>
            <w:noProof/>
          </w:rPr>
          <w:t>4.1.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Обоснование вводимых требований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_Toc360549223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24" w:history="1">
        <w:r w:rsidR="00D535E7" w:rsidRPr="004971B3">
          <w:rPr>
            <w:rStyle w:val="af2"/>
            <w:rFonts w:ascii="Times New Roman" w:hAnsi="Times New Roman"/>
            <w:noProof/>
          </w:rPr>
          <w:t>4.2.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Требования в отношении употребления алкоголя, наркотических и токсических веществ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_Toc360549224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31" w:history="1">
        <w:r w:rsidR="00D535E7" w:rsidRPr="004971B3">
          <w:rPr>
            <w:rStyle w:val="af2"/>
            <w:rFonts w:ascii="Times New Roman" w:hAnsi="Times New Roman"/>
            <w:noProof/>
          </w:rPr>
          <w:t>4.3.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Нарушения установленных требований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_Toc360549231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6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32" w:history="1">
        <w:r w:rsidR="00D535E7" w:rsidRPr="004971B3">
          <w:rPr>
            <w:rStyle w:val="af2"/>
            <w:rFonts w:ascii="Times New Roman" w:hAnsi="Times New Roman"/>
            <w:noProof/>
          </w:rPr>
          <w:t>4.4.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Обязанность и ответственность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_Toc360549232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7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0" w:history="1">
        <w:r w:rsidR="00D535E7" w:rsidRPr="004971B3">
          <w:rPr>
            <w:rStyle w:val="af2"/>
            <w:rFonts w:ascii="Times New Roman" w:hAnsi="Times New Roman"/>
            <w:noProof/>
          </w:rPr>
          <w:t>4.5.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Регистрация и отчетность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_Toc360549240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9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12"/>
        <w:rPr>
          <w:rFonts w:ascii="Times New Roman" w:hAnsi="Times New Roman"/>
          <w:noProof/>
          <w:sz w:val="22"/>
        </w:rPr>
      </w:pPr>
      <w:hyperlink w:anchor="_Toc360549241" w:history="1">
        <w:r w:rsidR="00D535E7" w:rsidRPr="004971B3">
          <w:rPr>
            <w:rStyle w:val="af2"/>
            <w:rFonts w:ascii="Times New Roman" w:hAnsi="Times New Roman"/>
            <w:noProof/>
          </w:rPr>
          <w:t>5.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Проведение досмотров, тестирования, а также медицинских освидетельствований для установления факта употребления алкоголя, наркотических (токсических) веществ и состояния опьянения.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_Toc360549241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9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2" w:history="1">
        <w:r w:rsidR="00D535E7" w:rsidRPr="004971B3">
          <w:rPr>
            <w:rStyle w:val="af2"/>
            <w:rFonts w:ascii="Times New Roman" w:hAnsi="Times New Roman"/>
            <w:noProof/>
          </w:rPr>
          <w:t>5.1.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Досмотры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_Toc360549242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9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3" w:history="1">
        <w:r w:rsidR="00D535E7" w:rsidRPr="004971B3">
          <w:rPr>
            <w:rStyle w:val="af2"/>
            <w:rFonts w:ascii="Times New Roman" w:hAnsi="Times New Roman"/>
            <w:noProof/>
          </w:rPr>
          <w:t>5.2.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Тестирование на состояние опьянения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_Toc360549243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10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4" w:history="1">
        <w:r w:rsidR="00D535E7" w:rsidRPr="004971B3">
          <w:rPr>
            <w:rStyle w:val="af2"/>
            <w:rFonts w:ascii="Times New Roman" w:hAnsi="Times New Roman"/>
            <w:noProof/>
          </w:rPr>
          <w:t>5.3.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Установление факта опьянения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_Toc360549244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10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5" w:history="1">
        <w:r w:rsidR="00D535E7" w:rsidRPr="004971B3">
          <w:rPr>
            <w:rStyle w:val="af2"/>
            <w:rFonts w:ascii="Times New Roman" w:hAnsi="Times New Roman"/>
            <w:noProof/>
          </w:rPr>
          <w:t>5.4.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Медицинское освидетельствование на состояние опьянения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_Toc360549245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11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23"/>
        <w:tabs>
          <w:tab w:val="left" w:pos="1100"/>
          <w:tab w:val="right" w:leader="dot" w:pos="9627"/>
        </w:tabs>
        <w:rPr>
          <w:rFonts w:ascii="Times New Roman" w:hAnsi="Times New Roman"/>
          <w:noProof/>
          <w:sz w:val="22"/>
        </w:rPr>
      </w:pPr>
      <w:hyperlink w:anchor="_Toc360549246" w:history="1">
        <w:r w:rsidR="00D535E7" w:rsidRPr="004971B3">
          <w:rPr>
            <w:rStyle w:val="af2"/>
            <w:rFonts w:ascii="Times New Roman" w:hAnsi="Times New Roman"/>
            <w:noProof/>
          </w:rPr>
          <w:t>5.5.</w:t>
        </w:r>
        <w:r w:rsidR="00D535E7" w:rsidRPr="004971B3">
          <w:rPr>
            <w:rFonts w:ascii="Times New Roman" w:hAnsi="Times New Roman"/>
            <w:noProof/>
            <w:sz w:val="22"/>
          </w:rPr>
          <w:tab/>
        </w:r>
        <w:r w:rsidR="00D535E7" w:rsidRPr="004971B3">
          <w:rPr>
            <w:rStyle w:val="af2"/>
            <w:rFonts w:ascii="Times New Roman" w:hAnsi="Times New Roman"/>
            <w:noProof/>
          </w:rPr>
          <w:t>Отстранение от работы и дисциплинарные взыскания</w:t>
        </w:r>
        <w:r w:rsidR="00D535E7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D535E7" w:rsidRPr="004971B3">
          <w:rPr>
            <w:rFonts w:ascii="Times New Roman" w:hAnsi="Times New Roman"/>
            <w:noProof/>
            <w:webHidden/>
          </w:rPr>
          <w:instrText xml:space="preserve"> PAGEREF _Toc360549246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12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F82BB6">
      <w:pPr>
        <w:pStyle w:val="12"/>
        <w:rPr>
          <w:rFonts w:ascii="Times New Roman" w:hAnsi="Times New Roman"/>
          <w:noProof/>
        </w:rPr>
      </w:pPr>
      <w:hyperlink w:anchor="_Toc360549248" w:history="1">
        <w:r w:rsidR="0099521A">
          <w:rPr>
            <w:rStyle w:val="af2"/>
            <w:rFonts w:ascii="Times New Roman" w:hAnsi="Times New Roman"/>
            <w:noProof/>
          </w:rPr>
          <w:t>6</w:t>
        </w:r>
        <w:r w:rsidR="0099521A" w:rsidRPr="004971B3">
          <w:rPr>
            <w:rStyle w:val="af2"/>
            <w:rFonts w:ascii="Times New Roman" w:hAnsi="Times New Roman"/>
            <w:noProof/>
          </w:rPr>
          <w:t>.</w:t>
        </w:r>
        <w:r w:rsidR="0099521A" w:rsidRPr="004971B3">
          <w:rPr>
            <w:rFonts w:ascii="Times New Roman" w:hAnsi="Times New Roman"/>
            <w:noProof/>
            <w:sz w:val="22"/>
          </w:rPr>
          <w:tab/>
        </w:r>
        <w:r w:rsidR="0099521A" w:rsidRPr="004971B3">
          <w:rPr>
            <w:rStyle w:val="af2"/>
            <w:rFonts w:ascii="Times New Roman" w:hAnsi="Times New Roman"/>
            <w:noProof/>
          </w:rPr>
          <w:t>Библиография</w:t>
        </w:r>
        <w:r w:rsidR="0099521A" w:rsidRPr="004971B3">
          <w:rPr>
            <w:rFonts w:ascii="Times New Roman" w:hAnsi="Times New Roman"/>
            <w:noProof/>
            <w:webHidden/>
          </w:rPr>
          <w:tab/>
        </w:r>
        <w:r w:rsidR="007A5E8D" w:rsidRPr="004971B3">
          <w:rPr>
            <w:rFonts w:ascii="Times New Roman" w:hAnsi="Times New Roman"/>
            <w:noProof/>
            <w:webHidden/>
          </w:rPr>
          <w:fldChar w:fldCharType="begin"/>
        </w:r>
        <w:r w:rsidR="0099521A" w:rsidRPr="004971B3">
          <w:rPr>
            <w:rFonts w:ascii="Times New Roman" w:hAnsi="Times New Roman"/>
            <w:noProof/>
            <w:webHidden/>
          </w:rPr>
          <w:instrText xml:space="preserve"> PAGEREF _Toc360549248 \h </w:instrText>
        </w:r>
        <w:r w:rsidR="007A5E8D" w:rsidRPr="004971B3">
          <w:rPr>
            <w:rFonts w:ascii="Times New Roman" w:hAnsi="Times New Roman"/>
            <w:noProof/>
            <w:webHidden/>
          </w:rPr>
        </w:r>
        <w:r w:rsidR="007A5E8D" w:rsidRPr="004971B3">
          <w:rPr>
            <w:rFonts w:ascii="Times New Roman" w:hAnsi="Times New Roman"/>
            <w:noProof/>
            <w:webHidden/>
          </w:rPr>
          <w:fldChar w:fldCharType="separate"/>
        </w:r>
        <w:r w:rsidR="00C17FF2">
          <w:rPr>
            <w:rFonts w:ascii="Times New Roman" w:hAnsi="Times New Roman"/>
            <w:noProof/>
            <w:webHidden/>
          </w:rPr>
          <w:t>12</w:t>
        </w:r>
        <w:r w:rsidR="007A5E8D" w:rsidRPr="004971B3">
          <w:rPr>
            <w:rFonts w:ascii="Times New Roman" w:hAnsi="Times New Roman"/>
            <w:noProof/>
            <w:webHidden/>
          </w:rPr>
          <w:fldChar w:fldCharType="end"/>
        </w:r>
      </w:hyperlink>
    </w:p>
    <w:p w:rsidR="00D535E7" w:rsidRPr="004971B3" w:rsidRDefault="007A5E8D" w:rsidP="008A733C">
      <w:pPr>
        <w:tabs>
          <w:tab w:val="right" w:leader="dot" w:pos="9637"/>
        </w:tabs>
        <w:suppressAutoHyphens/>
        <w:spacing w:line="360" w:lineRule="auto"/>
        <w:rPr>
          <w:noProof/>
          <w:color w:val="000000"/>
          <w:szCs w:val="22"/>
        </w:rPr>
      </w:pPr>
      <w:r w:rsidRPr="004971B3">
        <w:rPr>
          <w:noProof/>
        </w:rPr>
        <w:fldChar w:fldCharType="end"/>
      </w:r>
      <w:hyperlink w:anchor="Прил1" w:history="1">
        <w:r w:rsidR="00D535E7" w:rsidRPr="004971B3">
          <w:rPr>
            <w:rStyle w:val="af2"/>
            <w:noProof/>
            <w:color w:val="000000"/>
            <w:szCs w:val="22"/>
          </w:rPr>
          <w:t>Приложение 1</w:t>
        </w:r>
      </w:hyperlink>
      <w:r w:rsidR="00D535E7" w:rsidRPr="004971B3">
        <w:rPr>
          <w:noProof/>
          <w:color w:val="000000"/>
          <w:szCs w:val="22"/>
        </w:rPr>
        <w:tab/>
        <w:t>14</w:t>
      </w:r>
    </w:p>
    <w:p w:rsidR="00D535E7" w:rsidRPr="004971B3" w:rsidRDefault="00F82BB6" w:rsidP="008A733C">
      <w:pPr>
        <w:tabs>
          <w:tab w:val="right" w:leader="dot" w:pos="9637"/>
        </w:tabs>
        <w:suppressAutoHyphens/>
        <w:spacing w:line="360" w:lineRule="auto"/>
        <w:rPr>
          <w:noProof/>
          <w:color w:val="000000"/>
          <w:szCs w:val="22"/>
        </w:rPr>
      </w:pPr>
      <w:hyperlink w:anchor="Прил2" w:history="1">
        <w:r w:rsidR="00D535E7" w:rsidRPr="004971B3">
          <w:rPr>
            <w:rStyle w:val="af2"/>
            <w:noProof/>
            <w:color w:val="000000"/>
            <w:szCs w:val="22"/>
          </w:rPr>
          <w:t>Приложение 2</w:t>
        </w:r>
      </w:hyperlink>
      <w:r w:rsidR="00D535E7" w:rsidRPr="004971B3">
        <w:rPr>
          <w:noProof/>
          <w:color w:val="000000"/>
          <w:szCs w:val="22"/>
        </w:rPr>
        <w:tab/>
        <w:t>15</w:t>
      </w:r>
    </w:p>
    <w:p w:rsidR="00D535E7" w:rsidRPr="004971B3" w:rsidRDefault="00F82BB6" w:rsidP="008A733C">
      <w:pPr>
        <w:tabs>
          <w:tab w:val="right" w:leader="dot" w:pos="9637"/>
        </w:tabs>
        <w:suppressAutoHyphens/>
        <w:spacing w:line="360" w:lineRule="auto"/>
        <w:rPr>
          <w:noProof/>
          <w:color w:val="000000"/>
          <w:szCs w:val="22"/>
        </w:rPr>
      </w:pPr>
      <w:hyperlink w:anchor="Прил3" w:history="1">
        <w:r w:rsidR="00D535E7" w:rsidRPr="004971B3">
          <w:rPr>
            <w:rStyle w:val="af2"/>
            <w:noProof/>
            <w:color w:val="000000"/>
            <w:szCs w:val="22"/>
          </w:rPr>
          <w:t>Приложение 3</w:t>
        </w:r>
      </w:hyperlink>
      <w:r w:rsidR="00D535E7" w:rsidRPr="004971B3">
        <w:rPr>
          <w:noProof/>
          <w:color w:val="000000"/>
          <w:szCs w:val="22"/>
        </w:rPr>
        <w:tab/>
        <w:t>17</w:t>
      </w:r>
    </w:p>
    <w:p w:rsidR="00D535E7" w:rsidRPr="004971B3" w:rsidRDefault="00F82BB6" w:rsidP="005C464C">
      <w:pPr>
        <w:tabs>
          <w:tab w:val="right" w:leader="dot" w:pos="9637"/>
        </w:tabs>
        <w:suppressAutoHyphens/>
        <w:spacing w:line="360" w:lineRule="auto"/>
        <w:rPr>
          <w:color w:val="000000"/>
        </w:rPr>
      </w:pPr>
      <w:hyperlink w:anchor="Прил4" w:history="1">
        <w:r w:rsidR="00D535E7" w:rsidRPr="004971B3">
          <w:rPr>
            <w:rStyle w:val="af2"/>
            <w:noProof/>
            <w:color w:val="000000"/>
            <w:szCs w:val="22"/>
          </w:rPr>
          <w:t>Приложение 4</w:t>
        </w:r>
      </w:hyperlink>
      <w:r w:rsidR="00D535E7" w:rsidRPr="004971B3">
        <w:rPr>
          <w:noProof/>
          <w:color w:val="000000"/>
          <w:szCs w:val="22"/>
        </w:rPr>
        <w:tab/>
        <w:t>18</w:t>
      </w:r>
    </w:p>
    <w:p w:rsidR="00D535E7" w:rsidRPr="004971B3" w:rsidRDefault="00F82BB6" w:rsidP="005C464C">
      <w:pPr>
        <w:tabs>
          <w:tab w:val="right" w:leader="dot" w:pos="9637"/>
        </w:tabs>
        <w:suppressAutoHyphens/>
        <w:spacing w:line="360" w:lineRule="auto"/>
        <w:rPr>
          <w:color w:val="000000"/>
        </w:rPr>
      </w:pPr>
      <w:hyperlink w:anchor="Прил5" w:history="1">
        <w:r w:rsidR="00D535E7" w:rsidRPr="004971B3">
          <w:rPr>
            <w:rStyle w:val="af2"/>
            <w:noProof/>
            <w:color w:val="000000"/>
            <w:szCs w:val="22"/>
          </w:rPr>
          <w:t>Приложение 5</w:t>
        </w:r>
      </w:hyperlink>
      <w:r w:rsidR="00D535E7" w:rsidRPr="004971B3">
        <w:rPr>
          <w:noProof/>
          <w:color w:val="000000"/>
          <w:szCs w:val="22"/>
        </w:rPr>
        <w:tab/>
        <w:t>19</w:t>
      </w:r>
    </w:p>
    <w:p w:rsidR="00D535E7" w:rsidRPr="004971B3" w:rsidRDefault="00F82BB6" w:rsidP="005C464C">
      <w:pPr>
        <w:tabs>
          <w:tab w:val="right" w:leader="dot" w:pos="9637"/>
        </w:tabs>
        <w:suppressAutoHyphens/>
        <w:spacing w:line="360" w:lineRule="auto"/>
        <w:rPr>
          <w:color w:val="000000"/>
        </w:rPr>
      </w:pPr>
      <w:hyperlink w:anchor="Прил6" w:history="1">
        <w:r w:rsidR="00D535E7" w:rsidRPr="004971B3">
          <w:rPr>
            <w:rStyle w:val="af2"/>
            <w:noProof/>
            <w:color w:val="000000"/>
            <w:szCs w:val="22"/>
          </w:rPr>
          <w:t>Приложение 6</w:t>
        </w:r>
      </w:hyperlink>
      <w:r w:rsidR="00D535E7" w:rsidRPr="004971B3">
        <w:rPr>
          <w:noProof/>
          <w:color w:val="000000"/>
          <w:szCs w:val="22"/>
        </w:rPr>
        <w:tab/>
        <w:t>20</w:t>
      </w:r>
    </w:p>
    <w:p w:rsidR="00D535E7" w:rsidRDefault="00D535E7" w:rsidP="008A733C">
      <w:pPr>
        <w:tabs>
          <w:tab w:val="right" w:leader="dot" w:pos="9637"/>
        </w:tabs>
        <w:suppressAutoHyphens/>
        <w:spacing w:line="360" w:lineRule="auto"/>
      </w:pPr>
    </w:p>
    <w:p w:rsidR="00D535E7" w:rsidRDefault="00D535E7" w:rsidP="008A733C">
      <w:pPr>
        <w:tabs>
          <w:tab w:val="right" w:leader="dot" w:pos="9637"/>
        </w:tabs>
        <w:suppressAutoHyphens/>
        <w:spacing w:line="360" w:lineRule="auto"/>
      </w:pPr>
    </w:p>
    <w:p w:rsidR="00D535E7" w:rsidRPr="00B5771D" w:rsidRDefault="00D535E7" w:rsidP="008A733C">
      <w:pPr>
        <w:tabs>
          <w:tab w:val="right" w:leader="dot" w:pos="9637"/>
        </w:tabs>
        <w:suppressAutoHyphens/>
        <w:spacing w:line="360" w:lineRule="auto"/>
        <w:rPr>
          <w:sz w:val="22"/>
          <w:szCs w:val="22"/>
        </w:rPr>
      </w:pPr>
    </w:p>
    <w:p w:rsidR="00D535E7" w:rsidRPr="005C464C" w:rsidRDefault="00D535E7" w:rsidP="008A733C">
      <w:pPr>
        <w:tabs>
          <w:tab w:val="right" w:leader="dot" w:pos="9637"/>
        </w:tabs>
        <w:suppressAutoHyphens/>
        <w:spacing w:line="360" w:lineRule="auto"/>
        <w:rPr>
          <w:sz w:val="22"/>
          <w:szCs w:val="22"/>
        </w:rPr>
        <w:sectPr w:rsidR="00D535E7" w:rsidRPr="005C464C" w:rsidSect="005E5AB5">
          <w:pgSz w:w="11906" w:h="16838"/>
          <w:pgMar w:top="851" w:right="851" w:bottom="1134" w:left="1418" w:header="709" w:footer="595" w:gutter="0"/>
          <w:cols w:space="708"/>
          <w:docGrid w:linePitch="360"/>
        </w:sectPr>
      </w:pPr>
    </w:p>
    <w:p w:rsidR="00D535E7" w:rsidRPr="000151E4" w:rsidRDefault="00D535E7" w:rsidP="00F93D3E">
      <w:pPr>
        <w:pStyle w:val="1"/>
        <w:tabs>
          <w:tab w:val="left" w:pos="1701"/>
        </w:tabs>
        <w:ind w:left="0" w:firstLine="851"/>
      </w:pPr>
      <w:bookmarkStart w:id="1" w:name="_Toc246830151"/>
      <w:bookmarkStart w:id="2" w:name="_Toc246833826"/>
      <w:bookmarkStart w:id="3" w:name="_Toc246834729"/>
      <w:bookmarkStart w:id="4" w:name="_Toc246835741"/>
      <w:bookmarkStart w:id="5" w:name="_Toc294527350"/>
      <w:bookmarkStart w:id="6" w:name="_Toc305149744"/>
      <w:bookmarkStart w:id="7" w:name="_Toc359432275"/>
      <w:bookmarkStart w:id="8" w:name="_Toc360202104"/>
      <w:bookmarkStart w:id="9" w:name="_Toc360549215"/>
      <w:r w:rsidRPr="000151E4">
        <w:lastRenderedPageBreak/>
        <w:t xml:space="preserve">Назначение </w:t>
      </w:r>
      <w:r w:rsidRPr="00336B01">
        <w:t>Стандарта</w:t>
      </w:r>
      <w:r w:rsidRPr="000151E4">
        <w:t xml:space="preserve"> и область его применения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 xml:space="preserve">Целью настоящего стандарта «Антиалкогольная и антинаркотическая политика и управление в области алкоголя, наркотических и токсических веществ в производственной среде» (далее – Стандарт) является </w:t>
      </w:r>
      <w:r>
        <w:t xml:space="preserve">установление требований в области </w:t>
      </w:r>
      <w:ins w:id="10" w:author="Karpenko_EM" w:date="2018-11-02T11:31:00Z">
        <w:r w:rsidR="004C7F4F" w:rsidRPr="00962BA9">
          <w:t>запрета</w:t>
        </w:r>
        <w:r w:rsidR="004C7F4F">
          <w:t xml:space="preserve"> </w:t>
        </w:r>
      </w:ins>
      <w:r>
        <w:t xml:space="preserve">обращения и применения </w:t>
      </w:r>
      <w:r w:rsidRPr="00B976F1">
        <w:t xml:space="preserve">алкоголя, наркотических и токсических веществ </w:t>
      </w:r>
      <w:r>
        <w:t xml:space="preserve">для </w:t>
      </w:r>
      <w:r w:rsidRPr="00B976F1">
        <w:t>создани</w:t>
      </w:r>
      <w:r>
        <w:t>я</w:t>
      </w:r>
      <w:r w:rsidRPr="00B976F1">
        <w:t xml:space="preserve"> безопасных условий труда и предотвращени</w:t>
      </w:r>
      <w:r>
        <w:t>я</w:t>
      </w:r>
      <w:r w:rsidRPr="00B976F1">
        <w:t xml:space="preserve"> происшествий в производственной среде, связанных с употреблением алкоголя, наркотических и токсических веществ в целях опьянения.</w:t>
      </w:r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>Действие Стандарта распространяется</w:t>
      </w:r>
      <w:r w:rsidR="007A174C">
        <w:t xml:space="preserve"> на </w:t>
      </w:r>
      <w:r w:rsidR="00B6634C">
        <w:t xml:space="preserve">все </w:t>
      </w:r>
      <w:r w:rsidR="007A174C">
        <w:t>структурные подразделения Общества</w:t>
      </w:r>
      <w:r w:rsidRPr="00B976F1">
        <w:t xml:space="preserve"> в установленном порядке и</w:t>
      </w:r>
      <w:r w:rsidR="00E876F6">
        <w:t xml:space="preserve"> обязательно</w:t>
      </w:r>
      <w:r w:rsidRPr="00B976F1">
        <w:t xml:space="preserve"> к применению в подрядных организациях, осуществляющих работы на объектах и в ин</w:t>
      </w:r>
      <w:r w:rsidR="00843DE6">
        <w:t>тересах Общества</w:t>
      </w:r>
      <w:r w:rsidRPr="00B976F1">
        <w:t xml:space="preserve"> в соответствии с заключенными договорами.</w:t>
      </w:r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>Настоящий Стандарт не отменяет требования законодательных и иных нормативных правовых актов Российской Федерации.</w:t>
      </w:r>
    </w:p>
    <w:p w:rsidR="00D535E7" w:rsidRPr="00B976F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pacing w:before="120"/>
        <w:ind w:left="0" w:firstLine="851"/>
        <w:jc w:val="both"/>
      </w:pPr>
      <w:r w:rsidRPr="00B976F1">
        <w:t xml:space="preserve">Настоящий Стандарт вступает в силу после его утверждения с </w:t>
      </w:r>
      <w:r w:rsidR="00B6634C">
        <w:t>даты</w:t>
      </w:r>
      <w:r w:rsidR="00B6634C" w:rsidRPr="00B976F1">
        <w:t xml:space="preserve"> </w:t>
      </w:r>
      <w:r w:rsidRPr="00B976F1">
        <w:t>введени</w:t>
      </w:r>
      <w:r w:rsidR="00843DE6">
        <w:t>я в действие приказом Генерального директора Общества</w:t>
      </w:r>
      <w:r w:rsidRPr="00B976F1">
        <w:t>.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11" w:name="_Toc359432276"/>
      <w:bookmarkStart w:id="12" w:name="_Toc360202105"/>
      <w:bookmarkStart w:id="13" w:name="_Toc360549216"/>
      <w:r w:rsidRPr="00F23070">
        <w:t>Основные термины и определения</w:t>
      </w:r>
      <w:bookmarkEnd w:id="11"/>
      <w:bookmarkEnd w:id="12"/>
      <w:bookmarkEnd w:id="13"/>
    </w:p>
    <w:p w:rsidR="00D535E7" w:rsidRPr="00F23070" w:rsidRDefault="00D535E7" w:rsidP="00F93D3E">
      <w:pPr>
        <w:pStyle w:val="14"/>
        <w:tabs>
          <w:tab w:val="left" w:pos="1701"/>
        </w:tabs>
        <w:suppressAutoHyphens/>
        <w:ind w:firstLine="851"/>
        <w:jc w:val="both"/>
      </w:pPr>
      <w:r w:rsidRPr="00F23070">
        <w:rPr>
          <w:b/>
        </w:rPr>
        <w:t>Алкоголь</w:t>
      </w:r>
      <w:r>
        <w:t>–</w:t>
      </w:r>
      <w:r w:rsidRPr="00F23070">
        <w:t xml:space="preserve"> дистиллированные спирты, спиртные напитки, пиво и вино, солод или любой другой опьяняющий напиток (его суррогат) или вещество, </w:t>
      </w:r>
      <w:r>
        <w:t>используемое в качестве напитка.</w:t>
      </w:r>
    </w:p>
    <w:p w:rsidR="00D535E7" w:rsidRPr="00D97363" w:rsidRDefault="00D535E7" w:rsidP="00D97363">
      <w:pPr>
        <w:widowControl w:val="0"/>
        <w:tabs>
          <w:tab w:val="left" w:pos="1701"/>
        </w:tabs>
        <w:suppressAutoHyphens/>
        <w:spacing w:before="120"/>
        <w:ind w:firstLine="851"/>
        <w:jc w:val="both"/>
        <w:rPr>
          <w:b/>
        </w:rPr>
      </w:pPr>
      <w:r w:rsidRPr="00F23070">
        <w:rPr>
          <w:b/>
        </w:rPr>
        <w:t xml:space="preserve">Алкогольное опьянение </w:t>
      </w:r>
      <w:r>
        <w:rPr>
          <w:b/>
        </w:rPr>
        <w:t>–</w:t>
      </w:r>
      <w:r w:rsidR="00D97363">
        <w:rPr>
          <w:b/>
        </w:rPr>
        <w:t xml:space="preserve"> </w:t>
      </w:r>
      <w:r w:rsidRPr="00F23070">
        <w:t>развернутый синдром воздействия алкоголя на организм</w:t>
      </w:r>
      <w:r w:rsidR="00D97363">
        <w:t xml:space="preserve"> </w:t>
      </w:r>
      <w:r>
        <w:t>человека</w:t>
      </w:r>
      <w:r w:rsidRPr="00F23070">
        <w:t xml:space="preserve">. Его возникновение свидетельствует о выраженном нарушении способности </w:t>
      </w:r>
      <w:r w:rsidR="00B6634C">
        <w:t xml:space="preserve">человека </w:t>
      </w:r>
      <w:r w:rsidRPr="00F23070">
        <w:t>контролировать свое поведение в обычных условиях, что может быть связано как с количеством принятого алкоголя, так и с индивидуальной чувствительностью к нему. Синдром алкогольного опьянения включает в себя патологические изменения в психической сфере и поведении, расстройства в системе вегетативно-сосудистой регуляции, двигательные нарушения, запах алкоголя изо рта и положительные химические реакции на этиловый спирт.</w:t>
      </w:r>
    </w:p>
    <w:p w:rsidR="00D535E7" w:rsidRPr="00F23070" w:rsidRDefault="00D535E7" w:rsidP="00F93D3E">
      <w:pPr>
        <w:pStyle w:val="15"/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rPr>
          <w:b/>
        </w:rPr>
        <w:t>Зависимость</w:t>
      </w:r>
      <w:r w:rsidR="00D97363">
        <w:rPr>
          <w:b/>
        </w:rPr>
        <w:t xml:space="preserve"> </w:t>
      </w:r>
      <w:r>
        <w:t>–</w:t>
      </w:r>
      <w:r w:rsidRPr="00F23070">
        <w:t xml:space="preserve"> состояние, при котором человек теряет контроль над употреблением вещества, и которое может привести к симптоматическому болезненному пристрастию. Зависимость и симптоматическое болезненное пристрастие являются хроническими излечимыми заболеваниями, которые при отсутствии лечения могут серьезно ухудшить состояние здоровья или привести к смертельному исходу.</w:t>
      </w:r>
    </w:p>
    <w:p w:rsidR="00D535E7" w:rsidRPr="00F23070" w:rsidRDefault="00D535E7" w:rsidP="00F93D3E">
      <w:pPr>
        <w:tabs>
          <w:tab w:val="left" w:pos="1701"/>
        </w:tabs>
        <w:suppressAutoHyphens/>
        <w:spacing w:before="120"/>
        <w:ind w:firstLine="851"/>
        <w:jc w:val="both"/>
      </w:pPr>
      <w:r>
        <w:rPr>
          <w:b/>
        </w:rPr>
        <w:t>На</w:t>
      </w:r>
      <w:r w:rsidRPr="00297B64">
        <w:rPr>
          <w:b/>
        </w:rPr>
        <w:t>ркотические средства</w:t>
      </w:r>
      <w:r w:rsidRPr="00297B64">
        <w:t xml:space="preserve"> - вещества синтетического или естественного происхождения, препараты, включенные в Перечень наркотических средств, психотропных веществ и </w:t>
      </w:r>
      <w:r w:rsidRPr="00962BA9">
        <w:t xml:space="preserve">их </w:t>
      </w:r>
      <w:ins w:id="14" w:author="Karpenko_EM" w:date="2018-11-02T14:06:00Z">
        <w:r w:rsidR="005D4531" w:rsidRPr="00962BA9">
          <w:t>компонентов</w:t>
        </w:r>
        <w:r w:rsidR="005D4531">
          <w:t xml:space="preserve"> </w:t>
        </w:r>
      </w:ins>
      <w:r w:rsidRPr="00297B64">
        <w:t>подлежащих контролю в Российской Федерации, в соответствии с законодательством Российской Федерации, международными договорами Российской Федерации, в том числе Единой конвенцией о наркотических средствах 1961 года</w:t>
      </w:r>
      <w:r>
        <w:t xml:space="preserve"> (№3-ФЗ от </w:t>
      </w:r>
      <w:r w:rsidRPr="00297B64">
        <w:t>8 января 1998 года</w:t>
      </w:r>
      <w:r>
        <w:t xml:space="preserve"> «О наркотических средствах и психотропных веществах»).</w:t>
      </w:r>
    </w:p>
    <w:p w:rsidR="00D535E7" w:rsidRPr="008D249E" w:rsidRDefault="00D535E7" w:rsidP="00F93D3E">
      <w:pPr>
        <w:widowControl w:val="0"/>
        <w:tabs>
          <w:tab w:val="left" w:pos="1701"/>
        </w:tabs>
        <w:suppressAutoHyphens/>
        <w:spacing w:before="120"/>
        <w:ind w:firstLine="851"/>
        <w:jc w:val="both"/>
        <w:rPr>
          <w:b/>
        </w:rPr>
      </w:pPr>
      <w:r w:rsidRPr="00F23070">
        <w:rPr>
          <w:b/>
        </w:rPr>
        <w:t xml:space="preserve">Опьянение </w:t>
      </w:r>
      <w:r>
        <w:rPr>
          <w:b/>
        </w:rPr>
        <w:t>–</w:t>
      </w:r>
      <w:r w:rsidR="008C5F71">
        <w:rPr>
          <w:b/>
        </w:rPr>
        <w:t xml:space="preserve"> </w:t>
      </w:r>
      <w:r w:rsidRPr="00F23070">
        <w:t>нарушение физиологических функций организма (прежде всего</w:t>
      </w:r>
      <w:r w:rsidR="008C5F71">
        <w:t xml:space="preserve"> </w:t>
      </w:r>
      <w:r w:rsidRPr="00F23070">
        <w:t xml:space="preserve">центральной нервной системы) вследствие приёма </w:t>
      </w:r>
      <w:r w:rsidRPr="00107273">
        <w:t>алкогол</w:t>
      </w:r>
      <w:r>
        <w:t>я</w:t>
      </w:r>
      <w:r w:rsidRPr="00107273">
        <w:t>, наркотически</w:t>
      </w:r>
      <w:r>
        <w:t>х</w:t>
      </w:r>
      <w:r w:rsidRPr="00107273">
        <w:t xml:space="preserve"> и</w:t>
      </w:r>
      <w:r>
        <w:t>/или</w:t>
      </w:r>
      <w:r w:rsidRPr="00107273">
        <w:t xml:space="preserve"> токсически</w:t>
      </w:r>
      <w:r>
        <w:t>х</w:t>
      </w:r>
      <w:r w:rsidR="009B1DD5">
        <w:t xml:space="preserve"> </w:t>
      </w:r>
      <w:r w:rsidRPr="00F23070">
        <w:t>веществ. Опьянение проявляется беспричинно радостным, приподнятым настроением (эйфория), возбуждением (в тяжёлых случаях переходящим в угнетение), утратой реальной оценки обстановки и роли собственной личности, расстройствами памяти, внимания, речи и координации движений.</w:t>
      </w:r>
    </w:p>
    <w:p w:rsidR="00D535E7" w:rsidRDefault="00D535E7" w:rsidP="00F93D3E">
      <w:pPr>
        <w:tabs>
          <w:tab w:val="left" w:pos="1701"/>
        </w:tabs>
        <w:suppressAutoHyphens/>
        <w:spacing w:before="120"/>
        <w:ind w:firstLine="851"/>
        <w:jc w:val="both"/>
        <w:rPr>
          <w:ins w:id="15" w:author="Povalyaeva_MN" w:date="2018-11-02T10:24:00Z"/>
        </w:rPr>
      </w:pPr>
      <w:r w:rsidRPr="00F23070">
        <w:rPr>
          <w:b/>
          <w:bCs/>
        </w:rPr>
        <w:t xml:space="preserve">Происшествие </w:t>
      </w:r>
      <w:r w:rsidRPr="00F23070">
        <w:t>– любое незапланированное событие, случившееся в производственной среде</w:t>
      </w:r>
      <w:r w:rsidR="00280EFF">
        <w:t xml:space="preserve"> Общества</w:t>
      </w:r>
      <w:r w:rsidRPr="00F23070">
        <w:t xml:space="preserve">, которое проявилось или могло проявиться в виде </w:t>
      </w:r>
      <w:r w:rsidRPr="00F23070">
        <w:lastRenderedPageBreak/>
        <w:t>несчастного случая на производстве, аварии, инцидента, пожара, дорожно-транспортного происшествия, негативного воздействия на окружающую среду или иного события, влияю</w:t>
      </w:r>
      <w:r w:rsidR="00280EFF">
        <w:t>щего на бизнес-процессы Общества</w:t>
      </w:r>
      <w:r w:rsidRPr="00F23070">
        <w:t>.</w:t>
      </w:r>
    </w:p>
    <w:p w:rsidR="00B6634C" w:rsidRPr="00A749FF" w:rsidRDefault="00A749FF" w:rsidP="00A749FF">
      <w:pPr>
        <w:tabs>
          <w:tab w:val="left" w:pos="1701"/>
        </w:tabs>
        <w:suppressAutoHyphens/>
        <w:spacing w:before="120"/>
        <w:jc w:val="both"/>
      </w:pPr>
      <w:r>
        <w:rPr>
          <w:b/>
        </w:rPr>
        <w:t xml:space="preserve">           </w:t>
      </w:r>
      <w:r w:rsidR="00B6634C" w:rsidRPr="00A749FF">
        <w:rPr>
          <w:b/>
        </w:rPr>
        <w:t>Общество</w:t>
      </w:r>
      <w:r w:rsidR="00B6634C" w:rsidRPr="00A749FF">
        <w:t xml:space="preserve"> - Общество с ограниченной ответственностью «Байкитская нефтегазоразведочная экспедиция» (сокращенно - ООО «БНГРЭ»)</w:t>
      </w:r>
    </w:p>
    <w:p w:rsidR="00AD7D7F" w:rsidRPr="00A749FF" w:rsidRDefault="00AD7D7F" w:rsidP="00AD7D7F">
      <w:pPr>
        <w:tabs>
          <w:tab w:val="num" w:pos="284"/>
        </w:tabs>
        <w:spacing w:after="120" w:line="300" w:lineRule="auto"/>
        <w:ind w:firstLine="567"/>
        <w:rPr>
          <w:b/>
        </w:rPr>
      </w:pPr>
    </w:p>
    <w:p w:rsidR="00AD7D7F" w:rsidRPr="00A749FF" w:rsidRDefault="00AD7D7F" w:rsidP="00AD7D7F">
      <w:pPr>
        <w:tabs>
          <w:tab w:val="num" w:pos="284"/>
        </w:tabs>
        <w:spacing w:after="120" w:line="300" w:lineRule="auto"/>
        <w:ind w:firstLine="567"/>
      </w:pPr>
      <w:r w:rsidRPr="00A749FF">
        <w:rPr>
          <w:b/>
        </w:rPr>
        <w:t>Работник</w:t>
      </w:r>
      <w:r w:rsidRPr="00A749FF">
        <w:rPr>
          <w:b/>
          <w:i/>
        </w:rPr>
        <w:t xml:space="preserve">  –  </w:t>
      </w:r>
      <w:r w:rsidRPr="00A749FF">
        <w:t>физическое лицо, вступившее в трудовые отношения с Обществом.</w:t>
      </w:r>
    </w:p>
    <w:p w:rsidR="00AD7D7F" w:rsidRPr="00A749FF" w:rsidRDefault="00AD7D7F" w:rsidP="00AD7D7F">
      <w:pPr>
        <w:tabs>
          <w:tab w:val="num" w:pos="284"/>
        </w:tabs>
        <w:spacing w:after="120"/>
        <w:ind w:firstLine="567"/>
      </w:pPr>
      <w:r w:rsidRPr="00A749FF">
        <w:rPr>
          <w:b/>
        </w:rPr>
        <w:t>Работодатель</w:t>
      </w:r>
      <w:r w:rsidRPr="00A749FF">
        <w:t xml:space="preserve"> – юридическое лицо (Общество), вступившее в трудовые отношения с Работником.</w:t>
      </w:r>
    </w:p>
    <w:p w:rsidR="00AD7D7F" w:rsidRPr="00F23070" w:rsidRDefault="00AD7D7F" w:rsidP="00F93D3E">
      <w:pPr>
        <w:tabs>
          <w:tab w:val="left" w:pos="1701"/>
        </w:tabs>
        <w:suppressAutoHyphens/>
        <w:spacing w:before="120"/>
        <w:ind w:firstLine="851"/>
        <w:jc w:val="both"/>
      </w:pPr>
    </w:p>
    <w:p w:rsidR="00D535E7" w:rsidRDefault="00D535E7" w:rsidP="00F93D3E">
      <w:pPr>
        <w:pStyle w:val="1"/>
        <w:tabs>
          <w:tab w:val="left" w:pos="1701"/>
        </w:tabs>
        <w:ind w:left="0" w:firstLine="851"/>
      </w:pPr>
      <w:bookmarkStart w:id="16" w:name="_Toc360202106"/>
      <w:bookmarkStart w:id="17" w:name="_Toc360549217"/>
      <w:bookmarkStart w:id="18" w:name="_Toc334528201"/>
      <w:bookmarkStart w:id="19" w:name="_Toc359432277"/>
      <w:r>
        <w:t>Антиалкогольная и антинаркотическая политика</w:t>
      </w:r>
      <w:bookmarkEnd w:id="16"/>
      <w:bookmarkEnd w:id="17"/>
    </w:p>
    <w:p w:rsidR="00D535E7" w:rsidRDefault="00280EFF" w:rsidP="00F93D3E">
      <w:pPr>
        <w:tabs>
          <w:tab w:val="left" w:pos="1701"/>
        </w:tabs>
        <w:ind w:firstLine="851"/>
        <w:jc w:val="both"/>
      </w:pPr>
      <w:r>
        <w:t>Обществ</w:t>
      </w:r>
      <w:r w:rsidR="00E876F6">
        <w:t>о</w:t>
      </w:r>
      <w:r w:rsidR="00D535E7">
        <w:t xml:space="preserve"> принимает для себя требования, направленные на исключение случаев употребления алкоголя, наркотических и токсических веществ в производственной среде и нахождение на производственных объектах в состоянии опьянения под воздействием указанных веществ.</w:t>
      </w:r>
    </w:p>
    <w:p w:rsidR="00D535E7" w:rsidRPr="00355613" w:rsidRDefault="00D535E7" w:rsidP="00F93D3E">
      <w:pPr>
        <w:tabs>
          <w:tab w:val="left" w:pos="1701"/>
        </w:tabs>
        <w:ind w:firstLine="851"/>
        <w:jc w:val="both"/>
      </w:pPr>
      <w:r w:rsidRPr="00355613">
        <w:t>Пр</w:t>
      </w:r>
      <w:r w:rsidR="00280EFF">
        <w:t>и нахождении на объектах Общества</w:t>
      </w:r>
      <w:r w:rsidRPr="00355613">
        <w:t xml:space="preserve">, </w:t>
      </w:r>
      <w:r>
        <w:t>а также при</w:t>
      </w:r>
      <w:r w:rsidRPr="00355613">
        <w:t xml:space="preserve"> выполнени</w:t>
      </w:r>
      <w:r>
        <w:t>и</w:t>
      </w:r>
      <w:r w:rsidRPr="00355613">
        <w:t xml:space="preserve"> работ</w:t>
      </w:r>
      <w:r w:rsidR="00280EFF">
        <w:t xml:space="preserve"> в интересах Общества</w:t>
      </w:r>
      <w:r w:rsidRPr="00B976F1">
        <w:t xml:space="preserve"> в соответствии с заключенными договорами</w:t>
      </w:r>
      <w:r w:rsidRPr="00355613">
        <w:t>, всем без исключения лицам, запрещается приобретать, хранить, употреблять, распространять наркотические, токсические вещества и алкогольную продукцию. Данный запрет не распространяется на лекарственные препараты, назначенные врачом и приобретенные по действующему рецепту, и не влияющие на физиологические и психические свойства работника или его способность выполнять свои должностные обязанности.</w:t>
      </w:r>
    </w:p>
    <w:p w:rsidR="00D535E7" w:rsidRPr="00355613" w:rsidRDefault="00D535E7" w:rsidP="002C09CB">
      <w:pPr>
        <w:tabs>
          <w:tab w:val="left" w:pos="1701"/>
        </w:tabs>
        <w:spacing w:before="120"/>
        <w:ind w:firstLine="851"/>
        <w:jc w:val="both"/>
      </w:pPr>
      <w:r w:rsidRPr="00355613">
        <w:t>Антиалкогольная и ант</w:t>
      </w:r>
      <w:r w:rsidR="001A5090">
        <w:t>инаркотическая политика Общества</w:t>
      </w:r>
      <w:r w:rsidRPr="00355613">
        <w:t xml:space="preserve"> направлена на: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>недопущение несчастных случаев на производстве и других происшествий, связанных с опьянением</w:t>
      </w:r>
      <w:r>
        <w:t xml:space="preserve"> в результате употребления алкоголя,</w:t>
      </w:r>
      <w:r w:rsidRPr="00F23070">
        <w:t xml:space="preserve"> наркотическ</w:t>
      </w:r>
      <w:r>
        <w:t>их или токсически</w:t>
      </w:r>
      <w:r w:rsidR="00E876F6">
        <w:t>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>предупреждение совершения преступлений в состоянии алкогольного опьянения или под воздействием наркотических</w:t>
      </w:r>
      <w:r>
        <w:t>, токсических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 xml:space="preserve">организация контроля со стороны руководства для пресечения возможности употребления </w:t>
      </w:r>
      <w:r>
        <w:t>работниками</w:t>
      </w:r>
      <w:r w:rsidRPr="00F23070">
        <w:t xml:space="preserve"> алкоголя и наркотических</w:t>
      </w:r>
      <w:r>
        <w:t>, токсических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 xml:space="preserve">создание условий исключающих возможность употребления </w:t>
      </w:r>
      <w:r>
        <w:t>работниками</w:t>
      </w:r>
      <w:r w:rsidRPr="00F23070">
        <w:t xml:space="preserve"> алкоголя и наркотических</w:t>
      </w:r>
      <w:r>
        <w:t>, токсических</w:t>
      </w:r>
      <w:r w:rsidR="001A5090">
        <w:t xml:space="preserve"> </w:t>
      </w:r>
      <w:r>
        <w:t>веществ</w:t>
      </w:r>
      <w:r w:rsidRPr="00F23070">
        <w:t>;</w:t>
      </w:r>
    </w:p>
    <w:p w:rsidR="00D535E7" w:rsidRPr="00F23070" w:rsidRDefault="00D535E7" w:rsidP="002C09CB">
      <w:pPr>
        <w:pStyle w:val="24"/>
        <w:numPr>
          <w:ilvl w:val="0"/>
          <w:numId w:val="13"/>
        </w:numPr>
        <w:tabs>
          <w:tab w:val="left" w:pos="1701"/>
        </w:tabs>
        <w:suppressAutoHyphens/>
        <w:ind w:left="0" w:firstLine="851"/>
        <w:jc w:val="both"/>
      </w:pPr>
      <w:r w:rsidRPr="00F23070">
        <w:t>пропаганду здорового образа жизни.</w:t>
      </w:r>
    </w:p>
    <w:p w:rsidR="00D535E7" w:rsidRPr="00A41CA5" w:rsidRDefault="001A5090" w:rsidP="00A41CA5">
      <w:pPr>
        <w:spacing w:before="120"/>
        <w:ind w:firstLine="851"/>
      </w:pPr>
      <w:bookmarkStart w:id="20" w:name="_Toc359432278"/>
      <w:bookmarkStart w:id="21" w:name="_Toc360202107"/>
      <w:bookmarkStart w:id="22" w:name="_Toc360548654"/>
      <w:r>
        <w:t>Обществ</w:t>
      </w:r>
      <w:r w:rsidR="00AD7D7F">
        <w:t>о</w:t>
      </w:r>
      <w:r w:rsidR="00D535E7" w:rsidRPr="00A41CA5">
        <w:t xml:space="preserve"> осуществляет реализацию антиалкогольной и антинаркотической политики следующими способами:</w:t>
      </w:r>
      <w:bookmarkEnd w:id="20"/>
      <w:bookmarkEnd w:id="21"/>
      <w:bookmarkEnd w:id="22"/>
    </w:p>
    <w:p w:rsidR="00D535E7" w:rsidRDefault="00D535E7" w:rsidP="002C09CB">
      <w:pPr>
        <w:numPr>
          <w:ilvl w:val="0"/>
          <w:numId w:val="3"/>
        </w:numPr>
        <w:tabs>
          <w:tab w:val="clear" w:pos="720"/>
          <w:tab w:val="left" w:pos="1701"/>
        </w:tabs>
        <w:suppressAutoHyphens/>
        <w:ind w:left="0" w:firstLine="851"/>
        <w:jc w:val="both"/>
        <w:rPr>
          <w:color w:val="2B2B2B"/>
        </w:rPr>
      </w:pPr>
      <w:r>
        <w:rPr>
          <w:color w:val="2B2B2B"/>
        </w:rPr>
        <w:t xml:space="preserve">установление требований в отношении </w:t>
      </w:r>
      <w:r w:rsidR="00A749FF">
        <w:rPr>
          <w:color w:val="2B2B2B"/>
        </w:rPr>
        <w:t xml:space="preserve">запрета </w:t>
      </w:r>
      <w:r>
        <w:rPr>
          <w:color w:val="2B2B2B"/>
        </w:rPr>
        <w:t>обращения и употребления алкоголя, наркотических и токсических веществ;</w:t>
      </w:r>
    </w:p>
    <w:p w:rsidR="00D535E7" w:rsidRDefault="00D535E7" w:rsidP="002C09CB">
      <w:pPr>
        <w:numPr>
          <w:ilvl w:val="0"/>
          <w:numId w:val="3"/>
        </w:numPr>
        <w:tabs>
          <w:tab w:val="clear" w:pos="720"/>
          <w:tab w:val="left" w:pos="1701"/>
        </w:tabs>
        <w:suppressAutoHyphens/>
        <w:ind w:left="0" w:firstLine="851"/>
        <w:jc w:val="both"/>
        <w:rPr>
          <w:color w:val="2B2B2B"/>
        </w:rPr>
      </w:pPr>
      <w:r>
        <w:rPr>
          <w:color w:val="2B2B2B"/>
        </w:rPr>
        <w:t>контрольные меры: п</w:t>
      </w:r>
      <w:r w:rsidRPr="002C09CB">
        <w:rPr>
          <w:color w:val="2B2B2B"/>
        </w:rPr>
        <w:t>роведение досмотров, тестировани</w:t>
      </w:r>
      <w:r w:rsidR="00AD7D7F">
        <w:rPr>
          <w:color w:val="2B2B2B"/>
        </w:rPr>
        <w:t>й</w:t>
      </w:r>
      <w:r w:rsidRPr="002C09CB">
        <w:rPr>
          <w:color w:val="2B2B2B"/>
        </w:rPr>
        <w:t>, а также медицинских освидетельствований для установления факта употребления алкоголя, наркотических (токсических) веществ и состояния опьянения</w:t>
      </w:r>
      <w:r>
        <w:rPr>
          <w:color w:val="2B2B2B"/>
        </w:rPr>
        <w:t>;</w:t>
      </w:r>
    </w:p>
    <w:p w:rsidR="00D535E7" w:rsidRPr="002C09CB" w:rsidRDefault="00D535E7" w:rsidP="002C09CB">
      <w:pPr>
        <w:numPr>
          <w:ilvl w:val="0"/>
          <w:numId w:val="3"/>
        </w:numPr>
        <w:tabs>
          <w:tab w:val="clear" w:pos="720"/>
          <w:tab w:val="left" w:pos="1701"/>
        </w:tabs>
        <w:suppressAutoHyphens/>
        <w:ind w:left="0" w:firstLine="851"/>
        <w:jc w:val="both"/>
        <w:rPr>
          <w:color w:val="2B2B2B"/>
        </w:rPr>
      </w:pPr>
      <w:r>
        <w:rPr>
          <w:color w:val="2B2B2B"/>
        </w:rPr>
        <w:t>п</w:t>
      </w:r>
      <w:r w:rsidRPr="002C09CB">
        <w:rPr>
          <w:color w:val="2B2B2B"/>
        </w:rPr>
        <w:t>рофилактические мероприятия в отношении злоупотребления алкоголем, наркотическими и токсическими веществами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23" w:name="_Toc360202108"/>
      <w:bookmarkStart w:id="24" w:name="_Toc360549218"/>
      <w:r w:rsidRPr="00F23070">
        <w:lastRenderedPageBreak/>
        <w:t xml:space="preserve">Требования в отношении </w:t>
      </w:r>
      <w:r>
        <w:t xml:space="preserve">обращения и </w:t>
      </w:r>
      <w:r w:rsidRPr="00F23070">
        <w:t>употребления алкоголя, наркотических и токсических веществ.</w:t>
      </w:r>
      <w:bookmarkEnd w:id="18"/>
      <w:bookmarkEnd w:id="19"/>
      <w:bookmarkEnd w:id="23"/>
      <w:bookmarkEnd w:id="24"/>
    </w:p>
    <w:p w:rsidR="00662FAD" w:rsidRDefault="00662FAD">
      <w:pPr>
        <w:pStyle w:val="24"/>
        <w:keepNext/>
        <w:tabs>
          <w:tab w:val="left" w:pos="1701"/>
        </w:tabs>
        <w:spacing w:before="120" w:after="120"/>
        <w:ind w:left="851"/>
        <w:jc w:val="both"/>
        <w:outlineLvl w:val="1"/>
        <w:rPr>
          <w:b/>
          <w:bCs/>
          <w:iCs/>
          <w:vanish/>
        </w:rPr>
      </w:pPr>
      <w:bookmarkStart w:id="25" w:name="_Toc360548182"/>
      <w:bookmarkStart w:id="26" w:name="_Toc360548217"/>
      <w:bookmarkStart w:id="27" w:name="_Toc360548656"/>
      <w:bookmarkStart w:id="28" w:name="_Toc360548807"/>
      <w:bookmarkStart w:id="29" w:name="_Toc360548898"/>
      <w:bookmarkStart w:id="30" w:name="_Toc360549219"/>
      <w:bookmarkStart w:id="31" w:name="_Toc360548183"/>
      <w:bookmarkStart w:id="32" w:name="_Toc360548218"/>
      <w:bookmarkStart w:id="33" w:name="_Toc360548657"/>
      <w:bookmarkStart w:id="34" w:name="_Toc360548808"/>
      <w:bookmarkStart w:id="35" w:name="_Toc360548899"/>
      <w:bookmarkStart w:id="36" w:name="_Toc360549220"/>
      <w:bookmarkStart w:id="37" w:name="_Toc360548184"/>
      <w:bookmarkStart w:id="38" w:name="_Toc360548219"/>
      <w:bookmarkStart w:id="39" w:name="_Toc360548658"/>
      <w:bookmarkStart w:id="40" w:name="_Toc360548809"/>
      <w:bookmarkStart w:id="41" w:name="_Toc360548900"/>
      <w:bookmarkStart w:id="42" w:name="_Toc360549221"/>
      <w:bookmarkStart w:id="43" w:name="_Toc360548185"/>
      <w:bookmarkStart w:id="44" w:name="_Toc360548220"/>
      <w:bookmarkStart w:id="45" w:name="_Toc360548659"/>
      <w:bookmarkStart w:id="46" w:name="_Toc360548810"/>
      <w:bookmarkStart w:id="47" w:name="_Toc360548901"/>
      <w:bookmarkStart w:id="48" w:name="_Toc360549222"/>
      <w:bookmarkStart w:id="49" w:name="_Toc334528202"/>
      <w:bookmarkStart w:id="50" w:name="_Toc359432279"/>
      <w:bookmarkStart w:id="51" w:name="_Toc360202109"/>
      <w:bookmarkStart w:id="52" w:name="_Toc74454497"/>
      <w:bookmarkStart w:id="53" w:name="_Toc74454572"/>
      <w:bookmarkStart w:id="54" w:name="_Toc106098006"/>
      <w:bookmarkStart w:id="55" w:name="_Toc106098193"/>
      <w:bookmarkStart w:id="56" w:name="_Toc106098309"/>
      <w:bookmarkStart w:id="57" w:name="_Toc106098347"/>
      <w:bookmarkStart w:id="58" w:name="_Toc106099089"/>
      <w:bookmarkStart w:id="59" w:name="_Toc212343851"/>
      <w:bookmarkStart w:id="60" w:name="_Toc330203110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D535E7" w:rsidRPr="00117FAC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61" w:name="_Toc360549223"/>
      <w:r>
        <w:t>Обоснование</w:t>
      </w:r>
      <w:r w:rsidRPr="00117FAC">
        <w:t xml:space="preserve"> вводимых требований</w:t>
      </w:r>
      <w:bookmarkEnd w:id="49"/>
      <w:bookmarkEnd w:id="50"/>
      <w:bookmarkEnd w:id="51"/>
      <w:bookmarkEnd w:id="61"/>
    </w:p>
    <w:p w:rsidR="00D535E7" w:rsidRPr="00F23070" w:rsidRDefault="00D535E7" w:rsidP="00F93D3E">
      <w:pPr>
        <w:tabs>
          <w:tab w:val="left" w:pos="1701"/>
        </w:tabs>
        <w:suppressAutoHyphens/>
        <w:ind w:firstLine="851"/>
        <w:jc w:val="both"/>
      </w:pPr>
      <w:r w:rsidRPr="00F23070">
        <w:t>Употребление алкоголя</w:t>
      </w:r>
      <w:r>
        <w:t>,</w:t>
      </w:r>
      <w:r w:rsidRPr="00F23070">
        <w:t xml:space="preserve"> токсических и наркотических веществ отрицательно влияет на производительность на рабочем месте, даже в тех случаях, когда факт употребления произошел не на рабочем месте и вне рабочего времени. Одновременное употребление алкоголя и наркотических (токсических) веществ представляет особую опасность.</w:t>
      </w:r>
    </w:p>
    <w:p w:rsidR="00D535E7" w:rsidRPr="00F23070" w:rsidRDefault="00D535E7" w:rsidP="00F93D3E">
      <w:pPr>
        <w:tabs>
          <w:tab w:val="left" w:pos="1701"/>
        </w:tabs>
        <w:suppressAutoHyphens/>
        <w:ind w:firstLine="851"/>
        <w:jc w:val="both"/>
      </w:pPr>
      <w:r>
        <w:t>У</w:t>
      </w:r>
      <w:r w:rsidRPr="00F23070">
        <w:t>потребление алкоголя</w:t>
      </w:r>
      <w:r>
        <w:t>,</w:t>
      </w:r>
      <w:r w:rsidRPr="00F23070">
        <w:t xml:space="preserve"> токсических и наркотических веществ оказывает влияние на характер поведения и работоспособность, что может привести к: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Pr="00F23070">
        <w:rPr>
          <w:rFonts w:ascii="Times New Roman" w:hAnsi="Times New Roman"/>
          <w:sz w:val="24"/>
          <w:szCs w:val="24"/>
          <w:lang w:val="ru-RU"/>
        </w:rPr>
        <w:t>нижению производительности и пониженной работоспособности;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Pr="00F23070">
        <w:rPr>
          <w:rFonts w:ascii="Times New Roman" w:hAnsi="Times New Roman"/>
          <w:sz w:val="24"/>
          <w:szCs w:val="24"/>
          <w:lang w:val="ru-RU"/>
        </w:rPr>
        <w:t>овышенной рассеянности;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</w:t>
      </w:r>
      <w:r w:rsidRPr="00F23070">
        <w:rPr>
          <w:rFonts w:ascii="Times New Roman" w:hAnsi="Times New Roman"/>
          <w:sz w:val="24"/>
          <w:szCs w:val="24"/>
          <w:lang w:val="ru-RU"/>
        </w:rPr>
        <w:t>величению потенциальной опасности происшествий на рабочем месте;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F23070">
        <w:rPr>
          <w:rFonts w:ascii="Times New Roman" w:hAnsi="Times New Roman"/>
          <w:sz w:val="24"/>
          <w:szCs w:val="24"/>
          <w:lang w:val="ru-RU"/>
        </w:rPr>
        <w:t>арушению морального климата и взаимоотношений в коллективе;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едостойному поведению и/или низкой дисциплине; </w:t>
      </w:r>
    </w:p>
    <w:p w:rsidR="00D535E7" w:rsidRPr="00F23070" w:rsidRDefault="00D535E7" w:rsidP="00021536">
      <w:pPr>
        <w:pStyle w:val="Bullet1"/>
        <w:numPr>
          <w:ilvl w:val="0"/>
          <w:numId w:val="18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1A5090">
        <w:rPr>
          <w:rFonts w:ascii="Times New Roman" w:hAnsi="Times New Roman"/>
          <w:sz w:val="24"/>
          <w:szCs w:val="24"/>
          <w:lang w:val="ru-RU"/>
        </w:rPr>
        <w:t>трицательной репутации Общества</w:t>
      </w:r>
      <w:r w:rsidRPr="00F23070" w:rsidDel="00B47221">
        <w:rPr>
          <w:rFonts w:ascii="Times New Roman" w:hAnsi="Times New Roman"/>
          <w:sz w:val="24"/>
          <w:szCs w:val="24"/>
          <w:lang w:val="ru-RU"/>
        </w:rPr>
        <w:t>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62" w:name="_Toc330371857"/>
      <w:bookmarkStart w:id="63" w:name="_Toc330372054"/>
      <w:bookmarkStart w:id="64" w:name="_Toc330373820"/>
      <w:bookmarkStart w:id="65" w:name="_Toc330373821"/>
      <w:bookmarkStart w:id="66" w:name="_Toc330371860"/>
      <w:bookmarkStart w:id="67" w:name="_Toc330372057"/>
      <w:bookmarkStart w:id="68" w:name="_Toc330373823"/>
      <w:bookmarkStart w:id="69" w:name="_Toc106098023"/>
      <w:bookmarkStart w:id="70" w:name="_Toc106098210"/>
      <w:bookmarkStart w:id="71" w:name="_Toc106098326"/>
      <w:bookmarkStart w:id="72" w:name="_Toc106098364"/>
      <w:bookmarkStart w:id="73" w:name="_Toc106099106"/>
      <w:bookmarkStart w:id="74" w:name="_Toc212343868"/>
      <w:bookmarkStart w:id="75" w:name="_Toc330203120"/>
      <w:bookmarkStart w:id="76" w:name="_Toc334528204"/>
      <w:bookmarkStart w:id="77" w:name="_Toc359432280"/>
      <w:bookmarkStart w:id="78" w:name="_Toc360202110"/>
      <w:bookmarkStart w:id="79" w:name="_Toc360549224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2"/>
      <w:bookmarkEnd w:id="63"/>
      <w:bookmarkEnd w:id="64"/>
      <w:bookmarkEnd w:id="65"/>
      <w:bookmarkEnd w:id="66"/>
      <w:bookmarkEnd w:id="67"/>
      <w:bookmarkEnd w:id="68"/>
      <w:r>
        <w:t xml:space="preserve">Требования </w:t>
      </w:r>
      <w:bookmarkEnd w:id="69"/>
      <w:bookmarkEnd w:id="70"/>
      <w:bookmarkEnd w:id="71"/>
      <w:bookmarkEnd w:id="72"/>
      <w:bookmarkEnd w:id="73"/>
      <w:bookmarkEnd w:id="74"/>
      <w:r>
        <w:t xml:space="preserve">в отношении </w:t>
      </w:r>
      <w:r w:rsidR="00662FAD">
        <w:t xml:space="preserve">запрета </w:t>
      </w:r>
      <w:r>
        <w:t>употребления алкоголя, наркотических и токсических веществ</w:t>
      </w:r>
      <w:bookmarkEnd w:id="75"/>
      <w:bookmarkEnd w:id="76"/>
      <w:bookmarkEnd w:id="77"/>
      <w:bookmarkEnd w:id="78"/>
      <w:bookmarkEnd w:id="79"/>
    </w:p>
    <w:p w:rsidR="00D535E7" w:rsidRPr="00BB6AFF" w:rsidDel="00AD7D7F" w:rsidRDefault="00D535E7" w:rsidP="00F93D3E">
      <w:pPr>
        <w:pStyle w:val="24"/>
        <w:numPr>
          <w:ilvl w:val="1"/>
          <w:numId w:val="4"/>
        </w:numPr>
        <w:tabs>
          <w:tab w:val="left" w:pos="1701"/>
          <w:tab w:val="num" w:pos="2149"/>
        </w:tabs>
        <w:suppressAutoHyphens/>
        <w:spacing w:before="120"/>
        <w:ind w:left="0" w:firstLine="851"/>
        <w:jc w:val="both"/>
        <w:rPr>
          <w:del w:id="80" w:author="Povalyaeva_MN" w:date="2018-11-02T10:29:00Z"/>
          <w:vanish/>
        </w:rPr>
      </w:pPr>
      <w:bookmarkStart w:id="81" w:name="_Toc330203121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82" w:author="Povalyaeva_MN" w:date="2018-11-02T10:29:00Z"/>
          <w:bCs/>
          <w:iCs/>
          <w:vanish/>
        </w:rPr>
      </w:pPr>
      <w:bookmarkStart w:id="83" w:name="_Toc360548188"/>
      <w:bookmarkStart w:id="84" w:name="_Toc360548223"/>
      <w:bookmarkStart w:id="85" w:name="_Toc360548662"/>
      <w:bookmarkStart w:id="86" w:name="_Toc360548813"/>
      <w:bookmarkStart w:id="87" w:name="_Toc360548904"/>
      <w:bookmarkStart w:id="88" w:name="_Toc360549225"/>
      <w:bookmarkEnd w:id="83"/>
      <w:bookmarkEnd w:id="84"/>
      <w:bookmarkEnd w:id="85"/>
      <w:bookmarkEnd w:id="86"/>
      <w:bookmarkEnd w:id="87"/>
      <w:bookmarkEnd w:id="88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89" w:author="Povalyaeva_MN" w:date="2018-11-02T10:29:00Z"/>
          <w:bCs/>
          <w:iCs/>
          <w:vanish/>
        </w:rPr>
      </w:pPr>
      <w:bookmarkStart w:id="90" w:name="_Toc360548189"/>
      <w:bookmarkStart w:id="91" w:name="_Toc360548224"/>
      <w:bookmarkStart w:id="92" w:name="_Toc360548663"/>
      <w:bookmarkStart w:id="93" w:name="_Toc360548814"/>
      <w:bookmarkStart w:id="94" w:name="_Toc360548905"/>
      <w:bookmarkStart w:id="95" w:name="_Toc360549226"/>
      <w:bookmarkEnd w:id="90"/>
      <w:bookmarkEnd w:id="91"/>
      <w:bookmarkEnd w:id="92"/>
      <w:bookmarkEnd w:id="93"/>
      <w:bookmarkEnd w:id="94"/>
      <w:bookmarkEnd w:id="95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96" w:author="Povalyaeva_MN" w:date="2018-11-02T10:29:00Z"/>
          <w:bCs/>
          <w:iCs/>
          <w:vanish/>
        </w:rPr>
      </w:pPr>
      <w:bookmarkStart w:id="97" w:name="_Toc360548190"/>
      <w:bookmarkStart w:id="98" w:name="_Toc360548225"/>
      <w:bookmarkStart w:id="99" w:name="_Toc360548664"/>
      <w:bookmarkStart w:id="100" w:name="_Toc360548815"/>
      <w:bookmarkStart w:id="101" w:name="_Toc360548906"/>
      <w:bookmarkStart w:id="102" w:name="_Toc360549227"/>
      <w:bookmarkEnd w:id="97"/>
      <w:bookmarkEnd w:id="98"/>
      <w:bookmarkEnd w:id="99"/>
      <w:bookmarkEnd w:id="100"/>
      <w:bookmarkEnd w:id="101"/>
      <w:bookmarkEnd w:id="102"/>
    </w:p>
    <w:p w:rsidR="00D535E7" w:rsidRPr="00BB6AFF" w:rsidDel="00AD7D7F" w:rsidRDefault="00D535E7" w:rsidP="00F93D3E">
      <w:pPr>
        <w:pStyle w:val="24"/>
        <w:keepNext/>
        <w:numPr>
          <w:ilvl w:val="0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103" w:author="Povalyaeva_MN" w:date="2018-11-02T10:29:00Z"/>
          <w:bCs/>
          <w:iCs/>
          <w:vanish/>
        </w:rPr>
      </w:pPr>
      <w:bookmarkStart w:id="104" w:name="_Toc360548191"/>
      <w:bookmarkStart w:id="105" w:name="_Toc360548226"/>
      <w:bookmarkStart w:id="106" w:name="_Toc360548665"/>
      <w:bookmarkStart w:id="107" w:name="_Toc360548816"/>
      <w:bookmarkStart w:id="108" w:name="_Toc360548907"/>
      <w:bookmarkStart w:id="109" w:name="_Toc360549228"/>
      <w:bookmarkEnd w:id="104"/>
      <w:bookmarkEnd w:id="105"/>
      <w:bookmarkEnd w:id="106"/>
      <w:bookmarkEnd w:id="107"/>
      <w:bookmarkEnd w:id="108"/>
      <w:bookmarkEnd w:id="109"/>
    </w:p>
    <w:p w:rsidR="00D535E7" w:rsidRPr="00BB6AFF" w:rsidDel="00AD7D7F" w:rsidRDefault="00D535E7" w:rsidP="00F93D3E">
      <w:pPr>
        <w:pStyle w:val="24"/>
        <w:keepNext/>
        <w:numPr>
          <w:ilvl w:val="1"/>
          <w:numId w:val="9"/>
        </w:numPr>
        <w:tabs>
          <w:tab w:val="left" w:pos="1701"/>
        </w:tabs>
        <w:spacing w:before="120" w:after="120"/>
        <w:ind w:left="0" w:firstLine="851"/>
        <w:jc w:val="both"/>
        <w:outlineLvl w:val="2"/>
        <w:rPr>
          <w:del w:id="110" w:author="Povalyaeva_MN" w:date="2018-11-02T10:29:00Z"/>
          <w:bCs/>
          <w:iCs/>
          <w:vanish/>
        </w:rPr>
      </w:pPr>
      <w:bookmarkStart w:id="111" w:name="_Toc360548192"/>
      <w:bookmarkStart w:id="112" w:name="_Toc360548227"/>
      <w:bookmarkStart w:id="113" w:name="_Toc360548666"/>
      <w:bookmarkStart w:id="114" w:name="_Toc360548817"/>
      <w:bookmarkStart w:id="115" w:name="_Toc360548908"/>
      <w:bookmarkStart w:id="116" w:name="_Toc360549229"/>
      <w:bookmarkEnd w:id="111"/>
      <w:bookmarkEnd w:id="112"/>
      <w:bookmarkEnd w:id="113"/>
      <w:bookmarkEnd w:id="114"/>
      <w:bookmarkEnd w:id="115"/>
      <w:bookmarkEnd w:id="116"/>
    </w:p>
    <w:p w:rsidR="007A5E8D" w:rsidRDefault="007A5E8D">
      <w:pPr>
        <w:pStyle w:val="24"/>
        <w:keepNext/>
        <w:tabs>
          <w:tab w:val="left" w:pos="1701"/>
        </w:tabs>
        <w:spacing w:before="120" w:after="120"/>
        <w:ind w:left="851"/>
        <w:jc w:val="both"/>
        <w:outlineLvl w:val="2"/>
        <w:rPr>
          <w:del w:id="117" w:author="Povalyaeva_MN" w:date="2018-11-02T10:29:00Z"/>
          <w:bCs/>
          <w:iCs/>
          <w:vanish/>
        </w:rPr>
        <w:pPrChange w:id="118" w:author="Povalyaeva_MN" w:date="2018-11-02T10:29:00Z">
          <w:pPr>
            <w:pStyle w:val="24"/>
            <w:keepNext/>
            <w:numPr>
              <w:ilvl w:val="1"/>
              <w:numId w:val="9"/>
            </w:numPr>
            <w:tabs>
              <w:tab w:val="left" w:pos="1701"/>
            </w:tabs>
            <w:spacing w:before="120" w:after="120"/>
            <w:ind w:left="0" w:firstLine="851"/>
            <w:jc w:val="both"/>
            <w:outlineLvl w:val="2"/>
          </w:pPr>
        </w:pPrChange>
      </w:pPr>
      <w:bookmarkStart w:id="119" w:name="_Toc360548193"/>
      <w:bookmarkStart w:id="120" w:name="_Toc360548228"/>
      <w:bookmarkStart w:id="121" w:name="_Toc360548667"/>
      <w:bookmarkStart w:id="122" w:name="_Toc360548818"/>
      <w:bookmarkStart w:id="123" w:name="_Toc360548909"/>
      <w:bookmarkStart w:id="124" w:name="_Toc360549230"/>
      <w:bookmarkEnd w:id="119"/>
      <w:bookmarkEnd w:id="120"/>
      <w:bookmarkEnd w:id="121"/>
      <w:bookmarkEnd w:id="122"/>
      <w:bookmarkEnd w:id="123"/>
      <w:bookmarkEnd w:id="124"/>
    </w:p>
    <w:bookmarkEnd w:id="81"/>
    <w:p w:rsidR="00D535E7" w:rsidRPr="00475843" w:rsidRDefault="00D535E7" w:rsidP="00BF6420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 xml:space="preserve">В случае обнаружения работника с признаками опьянения (подозрение на опьянение) </w:t>
      </w:r>
      <w:r w:rsidR="00AD7D7F">
        <w:t xml:space="preserve">необходимо </w:t>
      </w:r>
      <w:r>
        <w:t xml:space="preserve">руководствоваться </w:t>
      </w:r>
      <w:r w:rsidRPr="00BF6420">
        <w:t>Порядк</w:t>
      </w:r>
      <w:r>
        <w:t>ом</w:t>
      </w:r>
      <w:r w:rsidRPr="00BF6420">
        <w:t xml:space="preserve"> действий при установлении факта появления на рабочем месте в состоянии опьянения</w:t>
      </w:r>
      <w:r>
        <w:t xml:space="preserve"> в соответствии с </w:t>
      </w:r>
      <w:hyperlink w:anchor="Прил1" w:history="1">
        <w:r w:rsidRPr="001A5090">
          <w:rPr>
            <w:rStyle w:val="af2"/>
            <w:color w:val="000000"/>
          </w:rPr>
          <w:t>Приложением 1</w:t>
        </w:r>
      </w:hyperlink>
      <w:r w:rsidRPr="001A5090">
        <w:rPr>
          <w:color w:val="000000"/>
        </w:rPr>
        <w:t>.</w:t>
      </w:r>
    </w:p>
    <w:p w:rsidR="00D535E7" w:rsidRPr="00F23070" w:rsidRDefault="004C6429" w:rsidP="00F93D3E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>Работники обязаны</w:t>
      </w:r>
      <w:r w:rsidR="00D535E7" w:rsidRPr="00F23070">
        <w:t xml:space="preserve"> своевременно информирова</w:t>
      </w:r>
      <w:r>
        <w:t>ть</w:t>
      </w:r>
      <w:r w:rsidR="00D535E7" w:rsidRPr="00F23070">
        <w:t xml:space="preserve"> своих непосредственных руководителей о приеме предписанных медикаментов или других препаратов в качестве лечения по состоянию здоровья, которые могут повлиять на их работоспособность (например, препараты, вызывающие сонливость, влияющие на способность вождения транспортных средств или работу с оборудованием и т.п.). В подобном случае, по решению непосредственного руководителя и согласованию с уполномоченным</w:t>
      </w:r>
      <w:r>
        <w:t>и</w:t>
      </w:r>
      <w:r w:rsidR="00D535E7" w:rsidRPr="00F23070">
        <w:t xml:space="preserve"> специалист</w:t>
      </w:r>
      <w:r>
        <w:t>ами</w:t>
      </w:r>
      <w:r w:rsidR="00D535E7" w:rsidRPr="00F23070">
        <w:t xml:space="preserve"> </w:t>
      </w:r>
      <w:r>
        <w:t>отдела управления персоналом</w:t>
      </w:r>
      <w:r w:rsidR="00D535E7" w:rsidRPr="00F23070">
        <w:t>, работник может быть временно отстранён от работы или временно переведён на другую работу.</w:t>
      </w:r>
    </w:p>
    <w:p w:rsidR="00D535E7" w:rsidRDefault="00D535E7" w:rsidP="00F93D3E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Употребление, хранение и/или продажа алкогольных напитков и/или наркотических/токсических веществ в любом виде н</w:t>
      </w:r>
      <w:r w:rsidR="00E9146E">
        <w:t xml:space="preserve">а территории (объектах) Общества </w:t>
      </w:r>
      <w:r w:rsidRPr="00F23070">
        <w:t>запрещ</w:t>
      </w:r>
      <w:r>
        <w:t>ается</w:t>
      </w:r>
      <w:r w:rsidRPr="00F23070">
        <w:t>.</w:t>
      </w:r>
    </w:p>
    <w:p w:rsidR="00D535E7" w:rsidRPr="002A2314" w:rsidRDefault="00D535E7" w:rsidP="009E4E89">
      <w:pPr>
        <w:pStyle w:val="24"/>
        <w:numPr>
          <w:ilvl w:val="2"/>
          <w:numId w:val="9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2A2314">
        <w:t xml:space="preserve">Подрядные (субподрядные) организации </w:t>
      </w:r>
      <w:r w:rsidRPr="00A13274">
        <w:t>при проведении работ на опасных  производственных объектах  и/или работ повышенной опасности</w:t>
      </w:r>
      <w:r w:rsidRPr="002A2314">
        <w:t xml:space="preserve"> обязаны представить внутренние документы, регулирующие </w:t>
      </w:r>
      <w:r>
        <w:t>порядок</w:t>
      </w:r>
      <w:r w:rsidRPr="002A2314">
        <w:t xml:space="preserve"> осуществления контроля в отношения алкоголя, наркотических и токсических веществ и проведения соответствующих мероприятий.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25" w:name="_Toc330371862"/>
      <w:bookmarkStart w:id="126" w:name="_Toc330372059"/>
      <w:bookmarkStart w:id="127" w:name="_Toc330373825"/>
      <w:bookmarkStart w:id="128" w:name="_Toc330371863"/>
      <w:bookmarkStart w:id="129" w:name="_Toc330372060"/>
      <w:bookmarkStart w:id="130" w:name="_Toc330373826"/>
      <w:bookmarkStart w:id="131" w:name="_Toc330203122"/>
      <w:bookmarkStart w:id="132" w:name="_Toc334528205"/>
      <w:bookmarkStart w:id="133" w:name="_Toc359432281"/>
      <w:bookmarkStart w:id="134" w:name="_Toc360202111"/>
      <w:bookmarkStart w:id="135" w:name="_Toc360549231"/>
      <w:bookmarkStart w:id="136" w:name="_Toc74454517"/>
      <w:bookmarkStart w:id="137" w:name="_Toc74454592"/>
      <w:bookmarkStart w:id="138" w:name="_Toc106098025"/>
      <w:bookmarkStart w:id="139" w:name="_Toc106098212"/>
      <w:bookmarkStart w:id="140" w:name="_Toc106098328"/>
      <w:bookmarkStart w:id="141" w:name="_Toc106098366"/>
      <w:bookmarkStart w:id="142" w:name="_Toc106099108"/>
      <w:bookmarkStart w:id="143" w:name="_Toc212343870"/>
      <w:bookmarkEnd w:id="125"/>
      <w:bookmarkEnd w:id="126"/>
      <w:bookmarkEnd w:id="127"/>
      <w:bookmarkEnd w:id="128"/>
      <w:bookmarkEnd w:id="129"/>
      <w:bookmarkEnd w:id="130"/>
      <w:r w:rsidRPr="00F23070">
        <w:t xml:space="preserve">Нарушения установленных </w:t>
      </w:r>
      <w:r>
        <w:t>требований</w:t>
      </w:r>
      <w:bookmarkEnd w:id="131"/>
      <w:bookmarkEnd w:id="132"/>
      <w:bookmarkEnd w:id="133"/>
      <w:bookmarkEnd w:id="134"/>
      <w:bookmarkEnd w:id="135"/>
    </w:p>
    <w:bookmarkEnd w:id="136"/>
    <w:bookmarkEnd w:id="137"/>
    <w:bookmarkEnd w:id="138"/>
    <w:bookmarkEnd w:id="139"/>
    <w:bookmarkEnd w:id="140"/>
    <w:bookmarkEnd w:id="141"/>
    <w:bookmarkEnd w:id="142"/>
    <w:bookmarkEnd w:id="143"/>
    <w:p w:rsidR="00D535E7" w:rsidRPr="00F23070" w:rsidRDefault="00D535E7" w:rsidP="00F93D3E">
      <w:pPr>
        <w:pStyle w:val="24"/>
        <w:numPr>
          <w:ilvl w:val="2"/>
          <w:numId w:val="4"/>
        </w:numPr>
        <w:tabs>
          <w:tab w:val="clear" w:pos="2149"/>
          <w:tab w:val="left" w:pos="1701"/>
        </w:tabs>
        <w:suppressAutoHyphens/>
        <w:spacing w:before="120"/>
        <w:ind w:left="0" w:firstLine="851"/>
        <w:jc w:val="both"/>
      </w:pPr>
      <w:r w:rsidRPr="00F23070">
        <w:t>Следующие действия относятся к случаям нарушения трудовой дисциплины, при обнаружении которых</w:t>
      </w:r>
      <w:r w:rsidR="00FA0BF4">
        <w:t xml:space="preserve"> </w:t>
      </w:r>
      <w:r w:rsidR="004C6429">
        <w:t>применяются</w:t>
      </w:r>
      <w:r w:rsidRPr="00F23070">
        <w:t xml:space="preserve"> </w:t>
      </w:r>
      <w:r w:rsidR="004C6429">
        <w:t>меры дисциплинарного взыскания</w:t>
      </w:r>
      <w:r w:rsidRPr="00F23070">
        <w:t>: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</w:t>
      </w:r>
      <w:r w:rsidRPr="00F23070">
        <w:rPr>
          <w:rFonts w:ascii="Times New Roman" w:hAnsi="Times New Roman"/>
          <w:sz w:val="24"/>
          <w:szCs w:val="24"/>
          <w:lang w:val="ru-RU"/>
        </w:rPr>
        <w:t>зготовление, хранение, распространение, продажа и/или употребление алкоголя и наркотических (токсических) веществ н</w:t>
      </w:r>
      <w:r w:rsidR="00FA0BF4">
        <w:rPr>
          <w:rFonts w:ascii="Times New Roman" w:hAnsi="Times New Roman"/>
          <w:sz w:val="24"/>
          <w:szCs w:val="24"/>
          <w:lang w:val="ru-RU"/>
        </w:rPr>
        <w:t>а территории (объектах) Общества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>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F23070">
        <w:rPr>
          <w:rFonts w:ascii="Times New Roman" w:hAnsi="Times New Roman"/>
          <w:sz w:val="24"/>
          <w:szCs w:val="24"/>
          <w:lang w:val="ru-RU"/>
        </w:rPr>
        <w:t>ахождение н</w:t>
      </w:r>
      <w:r w:rsidR="00FA0BF4">
        <w:rPr>
          <w:rFonts w:ascii="Times New Roman" w:hAnsi="Times New Roman"/>
          <w:sz w:val="24"/>
          <w:szCs w:val="24"/>
          <w:lang w:val="ru-RU"/>
        </w:rPr>
        <w:t>а территории (объектах) Общества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при уровне содержания алкоголя</w:t>
      </w:r>
      <w:r w:rsidR="00FA0BF4">
        <w:rPr>
          <w:rFonts w:ascii="Times New Roman" w:hAnsi="Times New Roman"/>
          <w:sz w:val="24"/>
          <w:szCs w:val="24"/>
          <w:lang w:val="ru-RU"/>
        </w:rPr>
        <w:t xml:space="preserve"> в выдыхаемом воздухе </w:t>
      </w:r>
      <w:r w:rsidR="00FA0BF4" w:rsidRPr="002E09C9">
        <w:rPr>
          <w:rFonts w:ascii="Times New Roman" w:hAnsi="Times New Roman"/>
          <w:sz w:val="24"/>
          <w:szCs w:val="24"/>
          <w:lang w:val="ru-RU"/>
        </w:rPr>
        <w:t>более 0</w:t>
      </w:r>
      <w:r w:rsidR="002E09C9" w:rsidRPr="002E09C9">
        <w:rPr>
          <w:rFonts w:ascii="Times New Roman" w:hAnsi="Times New Roman"/>
          <w:sz w:val="24"/>
          <w:szCs w:val="24"/>
          <w:lang w:val="ru-RU"/>
        </w:rPr>
        <w:t xml:space="preserve"> ‰.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</w:t>
      </w:r>
      <w:r w:rsidRPr="00F23070">
        <w:rPr>
          <w:rFonts w:ascii="Times New Roman" w:hAnsi="Times New Roman"/>
          <w:sz w:val="24"/>
          <w:szCs w:val="24"/>
          <w:lang w:val="ru-RU"/>
        </w:rPr>
        <w:t>правление транспортными средствами в состоянии алкогольного, наркотического (токсического) опьянения;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окрытие от непосредственного руководителя или руководителя </w:t>
      </w:r>
      <w:r w:rsidR="004C6429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>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C6429">
        <w:rPr>
          <w:rFonts w:ascii="Times New Roman" w:hAnsi="Times New Roman"/>
          <w:sz w:val="24"/>
          <w:szCs w:val="24"/>
          <w:lang w:val="ru-RU"/>
        </w:rPr>
        <w:t>отдел управления персоналом, службы безопасности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факта предъявленного обвинения, судимости или процесса расследования по делу о причастности к уголовному преступлению, </w:t>
      </w:r>
      <w:r w:rsidRPr="00F23070">
        <w:rPr>
          <w:rFonts w:ascii="Times New Roman" w:hAnsi="Times New Roman"/>
          <w:sz w:val="24"/>
          <w:szCs w:val="24"/>
          <w:lang w:val="ru-RU"/>
        </w:rPr>
        <w:lastRenderedPageBreak/>
        <w:t>связанному с наркотическими/токсическими веществами или алкоголем;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Pr="00F23070">
        <w:rPr>
          <w:rFonts w:ascii="Times New Roman" w:hAnsi="Times New Roman"/>
          <w:sz w:val="24"/>
          <w:szCs w:val="24"/>
          <w:lang w:val="ru-RU"/>
        </w:rPr>
        <w:t>тказ от тестирования или медицинского освидетельствования;</w:t>
      </w:r>
    </w:p>
    <w:p w:rsidR="00D535E7" w:rsidRPr="00F23070" w:rsidRDefault="00D535E7" w:rsidP="00021536">
      <w:pPr>
        <w:pStyle w:val="LastBullet1"/>
        <w:numPr>
          <w:ilvl w:val="0"/>
          <w:numId w:val="19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</w:t>
      </w:r>
      <w:r w:rsidRPr="00F23070">
        <w:rPr>
          <w:rFonts w:ascii="Times New Roman" w:hAnsi="Times New Roman"/>
          <w:sz w:val="24"/>
          <w:szCs w:val="24"/>
          <w:lang w:val="ru-RU"/>
        </w:rPr>
        <w:t>ные действия</w:t>
      </w:r>
      <w:r>
        <w:rPr>
          <w:rFonts w:ascii="Times New Roman" w:hAnsi="Times New Roman"/>
          <w:sz w:val="24"/>
          <w:szCs w:val="24"/>
          <w:lang w:val="ru-RU"/>
        </w:rPr>
        <w:t xml:space="preserve"> как невыполнение требований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настоящ</w:t>
      </w:r>
      <w:r>
        <w:rPr>
          <w:rFonts w:ascii="Times New Roman" w:hAnsi="Times New Roman"/>
          <w:sz w:val="24"/>
          <w:szCs w:val="24"/>
          <w:lang w:val="ru-RU"/>
        </w:rPr>
        <w:t>его</w:t>
      </w:r>
      <w:r w:rsidR="00060BE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23070">
        <w:rPr>
          <w:rFonts w:ascii="Times New Roman" w:hAnsi="Times New Roman"/>
          <w:sz w:val="24"/>
          <w:szCs w:val="24"/>
          <w:lang w:val="ru-RU"/>
        </w:rPr>
        <w:t>Стандарт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F23070">
        <w:rPr>
          <w:rFonts w:ascii="Times New Roman" w:hAnsi="Times New Roman"/>
          <w:sz w:val="24"/>
          <w:szCs w:val="24"/>
          <w:lang w:val="ru-RU"/>
        </w:rPr>
        <w:t>, которые могут привести к нарушению безопасных условий труда.</w:t>
      </w:r>
    </w:p>
    <w:p w:rsidR="00D535E7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44" w:name="_Toc334528206"/>
      <w:bookmarkStart w:id="145" w:name="_Toc359432282"/>
      <w:bookmarkStart w:id="146" w:name="_Toc360202112"/>
      <w:bookmarkStart w:id="147" w:name="_Toc360549232"/>
      <w:r w:rsidRPr="00F23070">
        <w:t>Обязанност</w:t>
      </w:r>
      <w:r>
        <w:t>ь</w:t>
      </w:r>
      <w:r w:rsidRPr="00F23070">
        <w:t xml:space="preserve"> и ответственность</w:t>
      </w:r>
      <w:bookmarkEnd w:id="144"/>
      <w:bookmarkEnd w:id="145"/>
      <w:bookmarkEnd w:id="146"/>
      <w:bookmarkEnd w:id="147"/>
    </w:p>
    <w:p w:rsidR="00D535E7" w:rsidRPr="007E6282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bookmarkStart w:id="148" w:name="_Toc360548196"/>
      <w:bookmarkStart w:id="149" w:name="_Toc360548231"/>
      <w:bookmarkStart w:id="150" w:name="_Toc360548670"/>
      <w:bookmarkStart w:id="151" w:name="_Toc360548821"/>
      <w:bookmarkStart w:id="152" w:name="_Toc360548912"/>
      <w:bookmarkStart w:id="153" w:name="_Toc360549233"/>
      <w:bookmarkStart w:id="154" w:name="_Toc360548197"/>
      <w:bookmarkStart w:id="155" w:name="_Toc360548232"/>
      <w:bookmarkStart w:id="156" w:name="_Toc360548671"/>
      <w:bookmarkStart w:id="157" w:name="_Toc360548822"/>
      <w:bookmarkStart w:id="158" w:name="_Toc360548913"/>
      <w:bookmarkStart w:id="159" w:name="_Toc360549234"/>
      <w:bookmarkStart w:id="160" w:name="_Toc360548198"/>
      <w:bookmarkStart w:id="161" w:name="_Toc360548233"/>
      <w:bookmarkStart w:id="162" w:name="_Toc360548672"/>
      <w:bookmarkStart w:id="163" w:name="_Toc360548823"/>
      <w:bookmarkStart w:id="164" w:name="_Toc360548914"/>
      <w:bookmarkStart w:id="165" w:name="_Toc360549235"/>
      <w:bookmarkStart w:id="166" w:name="_Toc360548199"/>
      <w:bookmarkStart w:id="167" w:name="_Toc360548234"/>
      <w:bookmarkStart w:id="168" w:name="_Toc360548673"/>
      <w:bookmarkStart w:id="169" w:name="_Toc360548824"/>
      <w:bookmarkStart w:id="170" w:name="_Toc360548915"/>
      <w:bookmarkStart w:id="171" w:name="_Toc360549236"/>
      <w:bookmarkStart w:id="172" w:name="_Toc360548200"/>
      <w:bookmarkStart w:id="173" w:name="_Toc360548235"/>
      <w:bookmarkStart w:id="174" w:name="_Toc360548674"/>
      <w:bookmarkStart w:id="175" w:name="_Toc360548825"/>
      <w:bookmarkStart w:id="176" w:name="_Toc360548916"/>
      <w:bookmarkStart w:id="177" w:name="_Toc360549237"/>
      <w:bookmarkStart w:id="178" w:name="_Toc360548201"/>
      <w:bookmarkStart w:id="179" w:name="_Toc360548236"/>
      <w:bookmarkStart w:id="180" w:name="_Toc360548675"/>
      <w:bookmarkStart w:id="181" w:name="_Toc360548826"/>
      <w:bookmarkStart w:id="182" w:name="_Toc360548917"/>
      <w:bookmarkStart w:id="183" w:name="_Toc360549238"/>
      <w:bookmarkStart w:id="184" w:name="_Toc360548202"/>
      <w:bookmarkStart w:id="185" w:name="_Toc360548237"/>
      <w:bookmarkStart w:id="186" w:name="_Toc360548676"/>
      <w:bookmarkStart w:id="187" w:name="_Toc360548827"/>
      <w:bookmarkStart w:id="188" w:name="_Toc360548918"/>
      <w:bookmarkStart w:id="189" w:name="_Toc36054923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r w:rsidRPr="007E6282">
        <w:t xml:space="preserve">Руководители </w:t>
      </w:r>
      <w:r w:rsidR="009E04C4">
        <w:t xml:space="preserve">подразделений, руководители на производственных объектах </w:t>
      </w:r>
      <w:r w:rsidRPr="007E6282">
        <w:t>в целях исполнения настоящего</w:t>
      </w:r>
      <w:r w:rsidR="00060BEE">
        <w:t xml:space="preserve"> </w:t>
      </w:r>
      <w:r w:rsidRPr="007E6282">
        <w:t>Стандарта:</w:t>
      </w:r>
    </w:p>
    <w:p w:rsidR="00D535E7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>несут ответственность за применение требований настоящего</w:t>
      </w:r>
      <w:r w:rsidR="00060BEE">
        <w:t xml:space="preserve"> </w:t>
      </w:r>
      <w:r w:rsidRPr="00F23070">
        <w:t xml:space="preserve">Стандарта в </w:t>
      </w:r>
      <w:r>
        <w:t>рамках исполнения своих трудовых функций;</w:t>
      </w:r>
    </w:p>
    <w:p w:rsidR="00D535E7" w:rsidRPr="00F23070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>организуют проверку работников на состояние опьянения и составление Акта об установлении факта появления на работе в состоянии опьянения</w:t>
      </w:r>
      <w:r>
        <w:t xml:space="preserve"> </w:t>
      </w:r>
      <w:r w:rsidRPr="00060BEE">
        <w:rPr>
          <w:color w:val="000000"/>
        </w:rPr>
        <w:t>(</w:t>
      </w:r>
      <w:hyperlink w:anchor="Прил2" w:history="1">
        <w:r w:rsidRPr="00060BEE">
          <w:rPr>
            <w:rStyle w:val="af2"/>
            <w:color w:val="000000"/>
          </w:rPr>
          <w:t>Приложение 2</w:t>
        </w:r>
      </w:hyperlink>
      <w:r w:rsidRPr="00060BEE">
        <w:rPr>
          <w:color w:val="000000"/>
        </w:rPr>
        <w:t>);</w:t>
      </w:r>
    </w:p>
    <w:p w:rsidR="00D535E7" w:rsidRPr="00F23070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>обязаны отстранить от работы (не допускать к работе) работника, появившегося на работе в нетрезвом состоянии;</w:t>
      </w:r>
    </w:p>
    <w:p w:rsidR="00D535E7" w:rsidRPr="00F23070" w:rsidRDefault="00D535E7" w:rsidP="00021536">
      <w:pPr>
        <w:pStyle w:val="24"/>
        <w:numPr>
          <w:ilvl w:val="0"/>
          <w:numId w:val="20"/>
        </w:numPr>
        <w:tabs>
          <w:tab w:val="left" w:pos="1701"/>
        </w:tabs>
        <w:ind w:left="0" w:firstLine="851"/>
        <w:jc w:val="both"/>
      </w:pPr>
      <w:r w:rsidRPr="00F23070">
        <w:t xml:space="preserve">обязаны </w:t>
      </w:r>
      <w:r w:rsidR="009E04C4">
        <w:t>применить к работнику</w:t>
      </w:r>
      <w:r w:rsidRPr="00F23070">
        <w:t xml:space="preserve">, </w:t>
      </w:r>
      <w:r w:rsidR="009E04C4" w:rsidRPr="00F23070">
        <w:t>появивш</w:t>
      </w:r>
      <w:r w:rsidR="009E04C4">
        <w:t>емуся</w:t>
      </w:r>
      <w:r w:rsidR="009E04C4" w:rsidRPr="00F23070">
        <w:t xml:space="preserve"> </w:t>
      </w:r>
      <w:r w:rsidRPr="00F23070">
        <w:t>на работе в нетрезвом состоянии, дисциплинарное взыскание  в соответствии с действующим законодательством Российской Федерации</w:t>
      </w:r>
      <w:r w:rsidR="009E04C4">
        <w:t>, составив необходимые документы и ознакомить работника с соответствующим приказом.</w:t>
      </w:r>
    </w:p>
    <w:p w:rsidR="00D535E7" w:rsidRPr="007E6282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 w:rsidRPr="00931D23">
        <w:t>Работники несут ответственность за собственную безопасность и сохранение здоровья по</w:t>
      </w:r>
      <w:r w:rsidRPr="007E6282">
        <w:t>средством соблюдения требований настоящего</w:t>
      </w:r>
      <w:r w:rsidR="00060BEE">
        <w:t xml:space="preserve"> </w:t>
      </w:r>
      <w:r w:rsidRPr="007E6282">
        <w:t>Стандарта и поощрения аналогичного поведения других работников. Работники, у которых имеется зависимость от алкоголя, наркотических и токсических веществ, должны быть информированы о необходимости обращения за медицинской помощью в специализированные лечебные учреждения и пройти соответствующий курс лечения.</w:t>
      </w:r>
    </w:p>
    <w:p w:rsidR="00D535E7" w:rsidRPr="007E6282" w:rsidRDefault="009E04C4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Работники</w:t>
      </w:r>
      <w:r w:rsidR="00D535E7" w:rsidRPr="00631C9F">
        <w:t>, выпо</w:t>
      </w:r>
      <w:r w:rsidR="002E09C9">
        <w:t xml:space="preserve">лняющие функции по охране труда, непосредственные руководители </w:t>
      </w:r>
      <w:r w:rsidR="00D535E7" w:rsidRPr="00631C9F">
        <w:t>в целях</w:t>
      </w:r>
      <w:r w:rsidR="00D535E7" w:rsidRPr="00931D23">
        <w:t xml:space="preserve"> исполнения настоящего</w:t>
      </w:r>
      <w:r w:rsidR="00060BEE">
        <w:t xml:space="preserve"> </w:t>
      </w:r>
      <w:r w:rsidR="00D535E7" w:rsidRPr="007E6282">
        <w:t>Стандарта: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предоставляют консультации руководителям по вопросам медицинского освидетельствования для установления факта употребления алкоголя, наркотических и токсических веществ и состояния опьянения;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координируют совместно с другими подразделениями внедрение настоящего Стандарта, включая мероприятия по информационному обеспечению, обучению и контролю действий лиц, участвующих в процессе исполнения настоящего</w:t>
      </w:r>
      <w:r w:rsidR="00060BEE">
        <w:t xml:space="preserve"> </w:t>
      </w:r>
      <w:r w:rsidRPr="00F23070">
        <w:t>Стандарта;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проводят антинаркотическую, антиалкогольную пропаганду;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организуют и обеспечивают повышение знаний </w:t>
      </w:r>
      <w:r>
        <w:t>работников</w:t>
      </w:r>
      <w:r w:rsidRPr="00F23070">
        <w:t xml:space="preserve"> о политике общественного здравоохранения, направленной на предотвращение вреда, наносимого алкоголем и наркотическими средствами;</w:t>
      </w:r>
    </w:p>
    <w:p w:rsidR="00792E7A" w:rsidRDefault="00D535E7" w:rsidP="00792E7A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проводят профилактические беседы и тренинги с работниками с целью информирования, предупреждения развития факторов риска употребления алкоголя, наркотических или токсических средств и форм</w:t>
      </w:r>
      <w:r w:rsidR="00792E7A">
        <w:t>ирования здорового образа жизни.</w:t>
      </w:r>
    </w:p>
    <w:p w:rsidR="00D535E7" w:rsidRPr="00F23070" w:rsidRDefault="009E04C4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Работники о</w:t>
      </w:r>
      <w:r w:rsidR="002A06FE">
        <w:t>тдел</w:t>
      </w:r>
      <w:r>
        <w:t>а</w:t>
      </w:r>
      <w:r w:rsidR="002A06FE">
        <w:t xml:space="preserve"> </w:t>
      </w:r>
      <w:r w:rsidR="002E09C9">
        <w:t>управления персоналом</w:t>
      </w:r>
      <w:r w:rsidR="00D535E7" w:rsidRPr="00F23070">
        <w:t xml:space="preserve"> в целях исполнения настоящего</w:t>
      </w:r>
      <w:r w:rsidR="002A06FE">
        <w:t xml:space="preserve"> </w:t>
      </w:r>
      <w:r w:rsidR="00D535E7" w:rsidRPr="00F23070">
        <w:t>Стандарта: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консультиру</w:t>
      </w:r>
      <w:r w:rsidR="009E04C4">
        <w:t>ю</w:t>
      </w:r>
      <w:r w:rsidRPr="00F23070">
        <w:t xml:space="preserve">т руководителей по вопросам применения </w:t>
      </w:r>
      <w:r w:rsidR="009E04C4">
        <w:t>дисциплинарных взысканий в  целях исполнения настоящего Стандарта</w:t>
      </w:r>
      <w:r w:rsidRPr="00F23070"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консультиру</w:t>
      </w:r>
      <w:r w:rsidR="009E04C4">
        <w:t>ю</w:t>
      </w:r>
      <w:r w:rsidRPr="00F23070">
        <w:t>т руководителей подразделений по вопросам:</w:t>
      </w:r>
      <w:r w:rsidR="002A06FE">
        <w:t xml:space="preserve"> </w:t>
      </w:r>
      <w:r w:rsidRPr="00F23070">
        <w:t xml:space="preserve">составления </w:t>
      </w:r>
      <w:r w:rsidR="009E04C4">
        <w:t>необходимой</w:t>
      </w:r>
      <w:r w:rsidR="009E04C4" w:rsidRPr="00F23070">
        <w:t xml:space="preserve"> </w:t>
      </w:r>
      <w:r w:rsidRPr="00F23070">
        <w:t xml:space="preserve">документации </w:t>
      </w:r>
      <w:r w:rsidR="009E04C4">
        <w:t>для отстранения от работы и применения мер дисциплинарного взыскания</w:t>
      </w:r>
      <w:r w:rsidRPr="00F23070">
        <w:t>;</w:t>
      </w:r>
    </w:p>
    <w:p w:rsidR="00D535E7" w:rsidRPr="00F23070" w:rsidRDefault="009E04C4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готовят проекты приказов об отстранении от работы и применении мер дисциплинарных взысканий к работникам</w:t>
      </w:r>
      <w:r w:rsidR="00792E7A">
        <w:t>.</w:t>
      </w:r>
    </w:p>
    <w:p w:rsidR="00D535E7" w:rsidRPr="00F23070" w:rsidRDefault="00792E7A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Кураторы договоров</w:t>
      </w:r>
      <w:r w:rsidR="00D535E7" w:rsidRPr="00931D23">
        <w:t xml:space="preserve"> с целью создания безопасных</w:t>
      </w:r>
      <w:r w:rsidR="00D535E7" w:rsidRPr="00F23070">
        <w:t xml:space="preserve"> условий труда и во избежание злоупотребления алкоголем, наркотическими и токсическими веществами: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lastRenderedPageBreak/>
        <w:t>контролируют соблюдение настоящего Стандарта подрядной (субподрядной) организацией на время всего действия договора и период нахождения на территории (объект</w:t>
      </w:r>
      <w:r>
        <w:t>ах</w:t>
      </w:r>
      <w:r w:rsidR="002A06FE">
        <w:t>) Общества</w:t>
      </w:r>
      <w:r w:rsidRPr="00F23070"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в случае нарушения настоящего Стандарта </w:t>
      </w:r>
      <w:r>
        <w:t>работником</w:t>
      </w:r>
      <w:r w:rsidRPr="00F23070">
        <w:t xml:space="preserve"> подрядной (субподрядной) организации, обеспечива</w:t>
      </w:r>
      <w:r>
        <w:t>ю</w:t>
      </w:r>
      <w:r w:rsidRPr="00F23070">
        <w:t>т выполнение подрядной (субподрядной) организацией необходимых действий по отстранению от работы или недопущению к работе нарушителя, с его (ее) последующей транспортировкой за территорию объект</w:t>
      </w:r>
      <w:r>
        <w:t>а</w:t>
      </w:r>
      <w:r w:rsidRPr="00F23070">
        <w:t xml:space="preserve"> в течение установленного уполномоченным представителем срока;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в случаях, где это применимо, контролируют разработку и внедрение собственных процедур подрядной (субподрядной) организацией в отношении употребления </w:t>
      </w:r>
      <w:r>
        <w:t xml:space="preserve">алкоголя, наркотических и токсических </w:t>
      </w:r>
      <w:r w:rsidRPr="00F23070">
        <w:t>веществ (включая процедуру учета и хранения не питьевых спиртосодержащих технических жидкостей);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оценивают достаточность принимаемых мер по выполнению мероприятий по выявлению нарушений данного Стандарта подрядной (субподрядной) организацией;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в установленные сроки </w:t>
      </w:r>
      <w:r>
        <w:t xml:space="preserve">предоставляют сведения </w:t>
      </w:r>
      <w:r w:rsidRPr="00F23070">
        <w:t xml:space="preserve">о </w:t>
      </w:r>
      <w:r>
        <w:t xml:space="preserve">выполнении </w:t>
      </w:r>
      <w:r w:rsidRPr="00F23070">
        <w:t>мероприяти</w:t>
      </w:r>
      <w:r>
        <w:t>й</w:t>
      </w:r>
      <w:r w:rsidRPr="00F23070">
        <w:t>, нарушения</w:t>
      </w:r>
      <w:r>
        <w:t>х</w:t>
      </w:r>
      <w:r w:rsidRPr="00F23070">
        <w:t xml:space="preserve"> и примененным санкциям </w:t>
      </w:r>
      <w:r>
        <w:t>в соответствии с</w:t>
      </w:r>
      <w:r w:rsidRPr="00F23070">
        <w:t xml:space="preserve"> настоящ</w:t>
      </w:r>
      <w:r>
        <w:t>им</w:t>
      </w:r>
      <w:r w:rsidRPr="00F23070">
        <w:t xml:space="preserve"> Стандарт</w:t>
      </w:r>
      <w:r>
        <w:t>ом</w:t>
      </w:r>
      <w:r w:rsidR="00F06B17">
        <w:t xml:space="preserve"> в отдел</w:t>
      </w:r>
      <w:r>
        <w:t xml:space="preserve"> ПБ, ОТ и ОС</w:t>
      </w:r>
      <w:r w:rsidRPr="00F23070">
        <w:t>.</w:t>
      </w:r>
    </w:p>
    <w:p w:rsidR="00D535E7" w:rsidRPr="00F23070" w:rsidRDefault="009E04C4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>Работники о</w:t>
      </w:r>
      <w:r w:rsidR="00E478EB">
        <w:t>тдел</w:t>
      </w:r>
      <w:r>
        <w:t>а</w:t>
      </w:r>
      <w:r w:rsidR="00D535E7">
        <w:t xml:space="preserve"> </w:t>
      </w:r>
      <w:r>
        <w:t>ОТ, ПБ и ООС</w:t>
      </w:r>
      <w:r w:rsidR="00D535E7" w:rsidRPr="00931D23">
        <w:t xml:space="preserve"> в целях</w:t>
      </w:r>
      <w:r w:rsidR="00D535E7" w:rsidRPr="00F23070">
        <w:t xml:space="preserve"> исполнения настоящего</w:t>
      </w:r>
      <w:r w:rsidR="00E478EB">
        <w:t xml:space="preserve"> </w:t>
      </w:r>
      <w:r w:rsidR="00D535E7" w:rsidRPr="00F23070">
        <w:t>Стандарта: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возглавля</w:t>
      </w:r>
      <w:r>
        <w:t>ю</w:t>
      </w:r>
      <w:r w:rsidRPr="00F23070">
        <w:t>т работу по внедрению настоящего Стандарта;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оказыва</w:t>
      </w:r>
      <w:r>
        <w:t>ю</w:t>
      </w:r>
      <w:r w:rsidRPr="00F23070">
        <w:t>т вс</w:t>
      </w:r>
      <w:r>
        <w:t>естороннее</w:t>
      </w:r>
      <w:r w:rsidRPr="00F23070">
        <w:t xml:space="preserve"> содействие работникам и руководству в его исполнении;</w:t>
      </w:r>
    </w:p>
    <w:p w:rsidR="00D535E7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D54D00">
        <w:t xml:space="preserve">в рамках вводного инструктажа </w:t>
      </w:r>
      <w:r>
        <w:t xml:space="preserve">посетителям (сторонним лицам) </w:t>
      </w:r>
      <w:r w:rsidRPr="00D54D00">
        <w:t xml:space="preserve">по охране труда, промышленной и пожарной безопасности </w:t>
      </w:r>
      <w:r>
        <w:t>доводят</w:t>
      </w:r>
      <w:r w:rsidRPr="00D54D00">
        <w:t xml:space="preserve"> основны</w:t>
      </w:r>
      <w:r>
        <w:t>е</w:t>
      </w:r>
      <w:r w:rsidRPr="00D54D00">
        <w:t xml:space="preserve"> положения настоящего Стандарта</w:t>
      </w:r>
      <w:r>
        <w:t>;</w:t>
      </w:r>
    </w:p>
    <w:p w:rsidR="00D535E7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контролиру</w:t>
      </w:r>
      <w:r>
        <w:t>ю</w:t>
      </w:r>
      <w:r w:rsidRPr="00F23070">
        <w:t>т, вед</w:t>
      </w:r>
      <w:r>
        <w:t>у</w:t>
      </w:r>
      <w:r w:rsidRPr="00F23070">
        <w:t xml:space="preserve">т </w:t>
      </w:r>
      <w:r>
        <w:t>сбор информации</w:t>
      </w:r>
      <w:r w:rsidRPr="00F23070">
        <w:t xml:space="preserve"> и в установленные сроки предоставляют </w:t>
      </w:r>
      <w:r>
        <w:t xml:space="preserve">сведения </w:t>
      </w:r>
      <w:r w:rsidRPr="00F23070">
        <w:t xml:space="preserve">о </w:t>
      </w:r>
      <w:r>
        <w:t xml:space="preserve">выполнении </w:t>
      </w:r>
      <w:r w:rsidRPr="00F23070">
        <w:t>мероприяти</w:t>
      </w:r>
      <w:r>
        <w:t>й</w:t>
      </w:r>
      <w:r w:rsidRPr="00F23070">
        <w:t>, нарушения</w:t>
      </w:r>
      <w:r>
        <w:t>х</w:t>
      </w:r>
      <w:r w:rsidRPr="00F23070">
        <w:t xml:space="preserve"> и примененным санкциям </w:t>
      </w:r>
      <w:r>
        <w:t>в соответствии с</w:t>
      </w:r>
      <w:r w:rsidRPr="00F23070">
        <w:t xml:space="preserve"> настоящ</w:t>
      </w:r>
      <w:r>
        <w:t>им</w:t>
      </w:r>
      <w:r w:rsidRPr="00F23070">
        <w:t xml:space="preserve"> Стандарт</w:t>
      </w:r>
      <w:r>
        <w:t>ом</w:t>
      </w:r>
      <w:r w:rsidR="00792E7A">
        <w:t>;</w:t>
      </w:r>
    </w:p>
    <w:p w:rsidR="00792E7A" w:rsidRPr="00F23070" w:rsidRDefault="00792E7A" w:rsidP="00792E7A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знакомят новых работников с настоящим</w:t>
      </w:r>
      <w:r>
        <w:t xml:space="preserve"> </w:t>
      </w:r>
      <w:r w:rsidRPr="00F23070">
        <w:t>Стандартом под роспись при приеме на работу и подписании тру</w:t>
      </w:r>
      <w:r>
        <w:t>дового договора;</w:t>
      </w:r>
    </w:p>
    <w:p w:rsidR="00792E7A" w:rsidRPr="00792E7A" w:rsidRDefault="00792E7A" w:rsidP="00792E7A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обеспечивают конфиденциальное хранение и сохранность документации, подготовленной при исполнении настоящего</w:t>
      </w:r>
      <w:r>
        <w:t xml:space="preserve"> </w:t>
      </w:r>
      <w:r w:rsidRPr="00F23070">
        <w:t>Стандарта.</w:t>
      </w:r>
    </w:p>
    <w:p w:rsidR="00792E7A" w:rsidRPr="00F23070" w:rsidRDefault="00792E7A" w:rsidP="00792E7A">
      <w:pPr>
        <w:pStyle w:val="24"/>
        <w:tabs>
          <w:tab w:val="left" w:pos="1701"/>
        </w:tabs>
        <w:ind w:left="851"/>
        <w:jc w:val="both"/>
      </w:pPr>
    </w:p>
    <w:p w:rsidR="00D535E7" w:rsidRPr="00F23070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 w:rsidRPr="00F23070">
        <w:t>Ме</w:t>
      </w:r>
      <w:r w:rsidR="00E478EB">
        <w:t xml:space="preserve">дицинский персонал </w:t>
      </w:r>
      <w:r w:rsidR="00792E7A">
        <w:t>фельдшерских пунктов</w:t>
      </w:r>
      <w:r w:rsidR="00070BC3">
        <w:t>, выполняющий услуги по договору подряда</w:t>
      </w:r>
      <w:r w:rsidR="00792E7A">
        <w:t>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обеспечивает достоверную методику освидетельствования на состояние опьянения и достоверную интерпретацию результатов тестирования и осмотров;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 xml:space="preserve">при выявлении во время предрейсового медицинского осмотра признаков употребления водителем алкоголя, наркотических средств и наркотических веществ фельдшер проводит контроль трезвости водителя автотранспортного средства и оформляет Протокол по форме </w:t>
      </w:r>
      <w:hyperlink w:anchor="Прил4" w:history="1">
        <w:r w:rsidRPr="00E84ECF">
          <w:rPr>
            <w:rStyle w:val="af2"/>
            <w:color w:val="000000"/>
          </w:rPr>
          <w:t>Приложения 4</w:t>
        </w:r>
      </w:hyperlink>
      <w:r w:rsidRPr="00E84ECF">
        <w:rPr>
          <w:color w:val="000000"/>
        </w:rPr>
        <w:t>, направление (</w:t>
      </w:r>
      <w:hyperlink w:anchor="Прил5" w:history="1">
        <w:r w:rsidRPr="00E84ECF">
          <w:rPr>
            <w:rStyle w:val="af2"/>
            <w:color w:val="000000"/>
          </w:rPr>
          <w:t>Приложение 5</w:t>
        </w:r>
      </w:hyperlink>
      <w:r w:rsidRPr="00E84ECF">
        <w:rPr>
          <w:color w:val="000000"/>
        </w:rPr>
        <w:t xml:space="preserve">) </w:t>
      </w:r>
      <w:r w:rsidRPr="00F23070">
        <w:t>и направляет в специализированное лечебное учреждение для медицинского освидетельствования;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сообщает работнику результаты освидетельствования и/или тестирования;</w:t>
      </w:r>
    </w:p>
    <w:p w:rsidR="00D535E7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участвует в проверке состояния работников на состояние опьянения и составлении Акта об установлении факта появления на работе в состоянии опьянения;</w:t>
      </w:r>
    </w:p>
    <w:p w:rsidR="00D535E7" w:rsidRPr="00E84ECF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  <w:rPr>
          <w:color w:val="000000"/>
        </w:rPr>
      </w:pPr>
      <w:r w:rsidRPr="007208E9">
        <w:t xml:space="preserve">готовит направление для доставки работника в территориальное лечебно-профилактическое учреждение для проведения медицинского врачебного освидетельствования и установления факта употребления алкоголя, наркотических средств, психотропных или иных, вызывающих опьянение </w:t>
      </w:r>
      <w:r w:rsidRPr="00E84ECF">
        <w:rPr>
          <w:color w:val="000000"/>
        </w:rPr>
        <w:t>веществ (</w:t>
      </w:r>
      <w:hyperlink w:anchor="Прил6" w:history="1">
        <w:r w:rsidRPr="00E84ECF">
          <w:rPr>
            <w:rStyle w:val="af2"/>
            <w:color w:val="000000"/>
          </w:rPr>
          <w:t>Приложение 6</w:t>
        </w:r>
      </w:hyperlink>
      <w:r w:rsidRPr="00E84ECF">
        <w:rPr>
          <w:color w:val="000000"/>
        </w:rPr>
        <w:t>);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E84ECF">
        <w:rPr>
          <w:color w:val="000000"/>
        </w:rPr>
        <w:t>обеспечивает ведение Журнала регистрации результатов освидетельствований на состояние опьянения по установленной форме (</w:t>
      </w:r>
      <w:hyperlink w:anchor="Прил3" w:history="1">
        <w:r w:rsidRPr="00E84ECF">
          <w:rPr>
            <w:rStyle w:val="af2"/>
            <w:color w:val="000000"/>
          </w:rPr>
          <w:t>Приложение 3</w:t>
        </w:r>
      </w:hyperlink>
      <w:r w:rsidRPr="00E84ECF">
        <w:rPr>
          <w:color w:val="000000"/>
        </w:rPr>
        <w:t>), Журнала регистрации результатов контроля трезвости (</w:t>
      </w:r>
      <w:hyperlink w:anchor="Прил7" w:history="1">
        <w:r w:rsidRPr="00E84ECF">
          <w:rPr>
            <w:rStyle w:val="af2"/>
            <w:color w:val="000000"/>
          </w:rPr>
          <w:t>Приложение 7</w:t>
        </w:r>
      </w:hyperlink>
      <w:r w:rsidRPr="00E84ECF">
        <w:rPr>
          <w:color w:val="000000"/>
        </w:rPr>
        <w:t>).</w:t>
      </w:r>
      <w:r w:rsidRPr="00F23070">
        <w:t xml:space="preserve"> Журналы заполняются фельдшером, участ</w:t>
      </w:r>
      <w:r w:rsidRPr="00F23070">
        <w:lastRenderedPageBreak/>
        <w:t>вующим в освидетельствовании, и хранятся в медицинском учреждении в течение трех лет. Листы журналов должны быть пронумерованы, прошнурованы и скреплены печатью;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обеспечивает конфиденциальность всей полученной в ходе освидетельствования медицинской информации. Указанная конфиденциальность не распространяется на результаты тестирования на алкоголь и наркотические (токсические) вещества, выраженные в терминах «положительная», «отрицательная» или «недействительная» реакция и на тип вещества, употребленного в нарушение норм, установленных настоящим</w:t>
      </w:r>
      <w:r w:rsidR="006A287A">
        <w:t xml:space="preserve"> </w:t>
      </w:r>
      <w:r w:rsidRPr="00F23070">
        <w:t>Стандартом.</w:t>
      </w:r>
    </w:p>
    <w:p w:rsidR="00D535E7" w:rsidRPr="00F23070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 w:rsidRPr="00117FAC">
        <w:t>Работники</w:t>
      </w:r>
      <w:r w:rsidR="0018322D">
        <w:t xml:space="preserve"> охранного предприятия</w:t>
      </w:r>
      <w:r>
        <w:t>: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обеспечивают проведение досмотров и осуществля</w:t>
      </w:r>
      <w:r>
        <w:t>ю</w:t>
      </w:r>
      <w:r w:rsidRPr="00F23070">
        <w:t>т контроль над соблюдением настоящего Стандарта н</w:t>
      </w:r>
      <w:r w:rsidR="002C59F2">
        <w:t>а территории (объектах) Общества</w:t>
      </w:r>
      <w:r w:rsidRPr="00F23070"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участву</w:t>
      </w:r>
      <w:r>
        <w:t>ю</w:t>
      </w:r>
      <w:r w:rsidRPr="00F23070">
        <w:t>т в проверке состояния работников на состояние опьянения и составлении Акта об установлении факта появления на работе в состоянии опьянения;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F23070">
        <w:t>обеспечивают сопровождение и транспортировку работника в здравпункт для</w:t>
      </w:r>
      <w:r>
        <w:t xml:space="preserve"> проведения освидетельствования.</w:t>
      </w:r>
    </w:p>
    <w:p w:rsidR="00D535E7" w:rsidRPr="00F23070" w:rsidRDefault="00D535E7" w:rsidP="00F93D3E">
      <w:pPr>
        <w:pStyle w:val="24"/>
        <w:numPr>
          <w:ilvl w:val="2"/>
          <w:numId w:val="12"/>
        </w:numPr>
        <w:tabs>
          <w:tab w:val="left" w:pos="1701"/>
        </w:tabs>
        <w:spacing w:before="120"/>
        <w:ind w:left="0" w:firstLine="851"/>
        <w:jc w:val="both"/>
      </w:pPr>
      <w:r>
        <w:t xml:space="preserve">Подрядные </w:t>
      </w:r>
      <w:r w:rsidR="00792E7A">
        <w:t xml:space="preserve">(субподрядные) </w:t>
      </w:r>
      <w:r>
        <w:t>организации:</w:t>
      </w:r>
    </w:p>
    <w:p w:rsidR="00D535E7" w:rsidRPr="0043764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 w:rsidRPr="00D54D00">
        <w:t xml:space="preserve">лицо, </w:t>
      </w:r>
      <w:r w:rsidR="001318CB">
        <w:t>прибывшее на территорию Общества</w:t>
      </w:r>
      <w:r w:rsidRPr="00D54D00">
        <w:t>, в рамках вводного инструктажа</w:t>
      </w:r>
      <w:r w:rsidR="001318CB">
        <w:t xml:space="preserve"> </w:t>
      </w:r>
      <w:r w:rsidRPr="00437640">
        <w:t>по</w:t>
      </w:r>
      <w:r w:rsidR="001318CB">
        <w:t xml:space="preserve"> </w:t>
      </w:r>
      <w:r w:rsidRPr="00437640">
        <w:t>ОТ и ПБ, должно ознакомиться с основными положениями настоящего</w:t>
      </w:r>
      <w:r w:rsidR="001318CB">
        <w:t xml:space="preserve"> </w:t>
      </w:r>
      <w:r w:rsidRPr="00437640">
        <w:t>Стандарта</w:t>
      </w:r>
      <w:r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н</w:t>
      </w:r>
      <w:r w:rsidRPr="00F23070">
        <w:t>а руководителей подрядных организаций возлагается ответственность за обеспечение соблюдения своими работниками, а также, работниками субподрядных организаций, требований настоящего</w:t>
      </w:r>
      <w:r w:rsidR="001318CB">
        <w:t xml:space="preserve"> </w:t>
      </w:r>
      <w:r w:rsidRPr="00F23070">
        <w:t>Стандарта при выполнении ими работ в рамках заключенных договоров</w:t>
      </w:r>
      <w:r>
        <w:t>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п</w:t>
      </w:r>
      <w:r w:rsidRPr="00F23070">
        <w:t>одрядные организации должны предусматривать в договорах с субподрядчиками соблюдение работниками субподрядчика требований настоящего</w:t>
      </w:r>
      <w:r w:rsidR="001318CB">
        <w:t xml:space="preserve"> </w:t>
      </w:r>
      <w:r w:rsidRPr="00F23070">
        <w:t>Стандарта и действующего законодательства в отношении употребления, распространения и</w:t>
      </w:r>
      <w:r w:rsidR="00792E7A">
        <w:t xml:space="preserve"> </w:t>
      </w:r>
      <w:r w:rsidRPr="00F23070">
        <w:t>хранения</w:t>
      </w:r>
      <w:r w:rsidR="001318CB">
        <w:t xml:space="preserve"> </w:t>
      </w:r>
      <w:r>
        <w:t>алкоголя и наркотических (токсических)</w:t>
      </w:r>
      <w:r w:rsidRPr="00F23070">
        <w:t xml:space="preserve"> ве</w:t>
      </w:r>
      <w:r>
        <w:t>ществ;</w:t>
      </w:r>
    </w:p>
    <w:p w:rsidR="00D535E7" w:rsidRPr="00F23070" w:rsidRDefault="00D535E7" w:rsidP="00437640">
      <w:pPr>
        <w:pStyle w:val="24"/>
        <w:numPr>
          <w:ilvl w:val="0"/>
          <w:numId w:val="21"/>
        </w:numPr>
        <w:tabs>
          <w:tab w:val="left" w:pos="1701"/>
        </w:tabs>
        <w:ind w:left="0" w:firstLine="851"/>
        <w:jc w:val="both"/>
      </w:pPr>
      <w:r>
        <w:t>о</w:t>
      </w:r>
      <w:r w:rsidRPr="00F23070">
        <w:t>борудование для проведения тестирования на алкоголь/наркотики предоставляется подрядной/субподрядной организацией за ее собственный счет.</w:t>
      </w:r>
    </w:p>
    <w:p w:rsidR="00D535E7" w:rsidRPr="00117FAC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90" w:name="_Toc334528207"/>
      <w:bookmarkStart w:id="191" w:name="_Toc359432283"/>
      <w:bookmarkStart w:id="192" w:name="_Toc360202113"/>
      <w:bookmarkStart w:id="193" w:name="_Toc360549240"/>
      <w:r>
        <w:t>Регистрация и отчетность</w:t>
      </w:r>
      <w:bookmarkEnd w:id="190"/>
      <w:bookmarkEnd w:id="191"/>
      <w:bookmarkEnd w:id="192"/>
      <w:bookmarkEnd w:id="193"/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0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17FAC" w:rsidRDefault="00D535E7" w:rsidP="00F93D3E">
      <w:pPr>
        <w:pStyle w:val="24"/>
        <w:numPr>
          <w:ilvl w:val="1"/>
          <w:numId w:val="7"/>
        </w:numPr>
        <w:tabs>
          <w:tab w:val="left" w:pos="1701"/>
        </w:tabs>
        <w:ind w:left="0" w:firstLine="851"/>
        <w:jc w:val="both"/>
        <w:rPr>
          <w:vanish/>
        </w:rPr>
      </w:pPr>
    </w:p>
    <w:p w:rsidR="00D535E7" w:rsidRPr="001A79ED" w:rsidRDefault="00D535E7" w:rsidP="00F93D3E">
      <w:pPr>
        <w:pStyle w:val="24"/>
        <w:numPr>
          <w:ilvl w:val="2"/>
          <w:numId w:val="7"/>
        </w:numPr>
        <w:tabs>
          <w:tab w:val="left" w:pos="1701"/>
        </w:tabs>
        <w:spacing w:before="120"/>
        <w:ind w:left="0" w:firstLine="851"/>
        <w:jc w:val="both"/>
      </w:pPr>
      <w:r w:rsidRPr="00117FAC">
        <w:t xml:space="preserve">Случаи </w:t>
      </w:r>
      <w:r>
        <w:t>выявления работника на рабочем месте в состоянии алкогольного, наркотического или иного токсичного опьянения; выявления водителей в состоянии алко</w:t>
      </w:r>
      <w:r w:rsidRPr="001A79ED">
        <w:t xml:space="preserve">гольного опьянения при прохождении медицинского осмотра перед и после рейса </w:t>
      </w:r>
      <w:r>
        <w:t>регистрируются как</w:t>
      </w:r>
      <w:r w:rsidRPr="001A79ED">
        <w:t xml:space="preserve"> потенциально-опасны</w:t>
      </w:r>
      <w:r>
        <w:t>е</w:t>
      </w:r>
      <w:r w:rsidRPr="001A79ED">
        <w:t xml:space="preserve"> происшествия.</w:t>
      </w:r>
    </w:p>
    <w:p w:rsidR="00D535E7" w:rsidRPr="00117FAC" w:rsidRDefault="00D535E7" w:rsidP="00F93D3E">
      <w:pPr>
        <w:pStyle w:val="24"/>
        <w:numPr>
          <w:ilvl w:val="2"/>
          <w:numId w:val="7"/>
        </w:numPr>
        <w:tabs>
          <w:tab w:val="left" w:pos="1701"/>
        </w:tabs>
        <w:spacing w:before="120"/>
        <w:ind w:left="0" w:firstLine="851"/>
        <w:jc w:val="both"/>
      </w:pPr>
      <w:r>
        <w:t>Сведения о происшествиях, связанных с алкоголем, наркотическими (токсическими) веществами обобщаются, анализируются и представляются в составе отчетов, ус</w:t>
      </w:r>
      <w:r w:rsidR="00AD25F3">
        <w:t>тановленных стандартом Компании</w:t>
      </w:r>
      <w:r>
        <w:t>.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194" w:name="_Toc334528208"/>
      <w:bookmarkStart w:id="195" w:name="_Toc359432284"/>
      <w:bookmarkStart w:id="196" w:name="_Toc360202114"/>
      <w:bookmarkStart w:id="197" w:name="_Toc360549241"/>
      <w:r w:rsidRPr="00F23070">
        <w:t>Проведение досмотров, тестирования, а также медицинских</w:t>
      </w:r>
      <w:r w:rsidR="00792E7A">
        <w:t xml:space="preserve"> </w:t>
      </w:r>
      <w:r w:rsidRPr="00117FAC">
        <w:t>освидетельствований</w:t>
      </w:r>
      <w:r w:rsidRPr="00F23070">
        <w:t xml:space="preserve"> для установления факта употребления алкоголя, наркотических (токсических) веществ и состояния опьянения.</w:t>
      </w:r>
      <w:bookmarkEnd w:id="194"/>
      <w:bookmarkEnd w:id="195"/>
      <w:bookmarkEnd w:id="196"/>
      <w:bookmarkEnd w:id="197"/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198" w:name="_Toc330371868"/>
      <w:bookmarkStart w:id="199" w:name="_Toc330372065"/>
      <w:bookmarkStart w:id="200" w:name="_Toc330373829"/>
      <w:bookmarkStart w:id="201" w:name="_Toc330371869"/>
      <w:bookmarkStart w:id="202" w:name="_Toc330372066"/>
      <w:bookmarkStart w:id="203" w:name="_Toc330373830"/>
      <w:bookmarkStart w:id="204" w:name="_Toc334528209"/>
      <w:bookmarkStart w:id="205" w:name="_Toc359432285"/>
      <w:bookmarkStart w:id="206" w:name="_Toc360202115"/>
      <w:bookmarkStart w:id="207" w:name="_Toc360549242"/>
      <w:bookmarkEnd w:id="198"/>
      <w:bookmarkEnd w:id="199"/>
      <w:bookmarkEnd w:id="200"/>
      <w:bookmarkEnd w:id="201"/>
      <w:bookmarkEnd w:id="202"/>
      <w:bookmarkEnd w:id="203"/>
      <w:r w:rsidRPr="00DD1E0D">
        <w:t>Досмотры</w:t>
      </w:r>
      <w:bookmarkEnd w:id="204"/>
      <w:bookmarkEnd w:id="205"/>
      <w:bookmarkEnd w:id="206"/>
      <w:bookmarkEnd w:id="207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Представители </w:t>
      </w:r>
      <w:r w:rsidR="005956F4">
        <w:t>(ИТР РИТС) Общества</w:t>
      </w:r>
      <w:r w:rsidRPr="00F23070">
        <w:t xml:space="preserve"> имеют право проводить дос</w:t>
      </w:r>
      <w:r w:rsidR="005956F4">
        <w:t>мотры на любых объектах Общества</w:t>
      </w:r>
      <w:r w:rsidRPr="00F23070">
        <w:t>, включая</w:t>
      </w:r>
      <w:r>
        <w:t>,</w:t>
      </w:r>
      <w:r w:rsidR="005956F4">
        <w:t xml:space="preserve"> </w:t>
      </w:r>
      <w:r w:rsidRPr="00F23070">
        <w:t>но не ограничиваясь</w:t>
      </w:r>
      <w:r>
        <w:t>,</w:t>
      </w:r>
      <w:r w:rsidRPr="00F23070">
        <w:t xml:space="preserve"> жил</w:t>
      </w:r>
      <w:r>
        <w:t>ую</w:t>
      </w:r>
      <w:r w:rsidRPr="00F23070">
        <w:t xml:space="preserve"> зон</w:t>
      </w:r>
      <w:r>
        <w:t>у</w:t>
      </w:r>
      <w:r w:rsidRPr="00F23070">
        <w:t>, вагончики и прочи</w:t>
      </w:r>
      <w:r>
        <w:t>е</w:t>
      </w:r>
      <w:r w:rsidRPr="00F23070">
        <w:t xml:space="preserve"> объект</w:t>
      </w:r>
      <w:r>
        <w:t>ы,</w:t>
      </w:r>
      <w:r w:rsidR="005956F4">
        <w:t xml:space="preserve"> </w:t>
      </w:r>
      <w:r>
        <w:t xml:space="preserve">в том числе </w:t>
      </w:r>
      <w:r w:rsidRPr="00F23070">
        <w:t>заняты</w:t>
      </w:r>
      <w:r>
        <w:t>е</w:t>
      </w:r>
      <w:r w:rsidRPr="00F23070">
        <w:t xml:space="preserve"> работниками (представителями)</w:t>
      </w:r>
      <w:r w:rsidR="00792E7A">
        <w:t xml:space="preserve"> </w:t>
      </w:r>
      <w:r w:rsidRPr="00F23070">
        <w:t>подрядной (субподрядной) организаци</w:t>
      </w:r>
      <w:r>
        <w:t>и</w:t>
      </w:r>
      <w:r w:rsidRPr="00F23070">
        <w:t>, а также объект</w:t>
      </w:r>
      <w:r>
        <w:t>ы</w:t>
      </w:r>
      <w:r w:rsidRPr="00F23070">
        <w:t xml:space="preserve"> подрядной организации</w:t>
      </w:r>
      <w:r w:rsidR="005956F4">
        <w:t xml:space="preserve"> на территории Общества</w:t>
      </w:r>
      <w:r w:rsidRPr="00F23070">
        <w:t xml:space="preserve"> в профилактических мерах, по результатам происшествия или в тех случаях, когда существует </w:t>
      </w:r>
      <w:r>
        <w:t>основание</w:t>
      </w:r>
      <w:r w:rsidRPr="00F23070">
        <w:t xml:space="preserve"> считать, что кто-</w:t>
      </w:r>
      <w:r>
        <w:t>либо</w:t>
      </w:r>
      <w:r w:rsidRPr="00F23070">
        <w:t xml:space="preserve"> находится под воздействием </w:t>
      </w:r>
      <w:r>
        <w:t xml:space="preserve">алкоголя, наркотических (токсических) </w:t>
      </w:r>
      <w:r w:rsidRPr="00F23070">
        <w:t>веществ либо изготавливает, хранит, распространяет, продаёт или употребляет алкоголь и/или наркотические (токсические) вещества.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lastRenderedPageBreak/>
        <w:t>О результатах проведённых досмотров информируются руководители соответствующих подразделений.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08" w:name="_Toc330373832"/>
      <w:bookmarkStart w:id="209" w:name="_Toc334528210"/>
      <w:bookmarkStart w:id="210" w:name="_Toc359432286"/>
      <w:bookmarkStart w:id="211" w:name="_Toc360202116"/>
      <w:bookmarkStart w:id="212" w:name="_Toc360549243"/>
      <w:bookmarkEnd w:id="208"/>
      <w:r w:rsidRPr="00F23070">
        <w:t>Тестирование на состояние опьянения</w:t>
      </w:r>
      <w:bookmarkEnd w:id="209"/>
      <w:bookmarkEnd w:id="210"/>
      <w:bookmarkEnd w:id="211"/>
      <w:bookmarkEnd w:id="212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В целях обеспечения контроля над соблюдением настоящего</w:t>
      </w:r>
      <w:r w:rsidR="005956F4">
        <w:t xml:space="preserve"> </w:t>
      </w:r>
      <w:r w:rsidRPr="00F23070">
        <w:t>С</w:t>
      </w:r>
      <w:r w:rsidR="005956F4">
        <w:t>тандарта, представители Общества</w:t>
      </w:r>
      <w:r w:rsidRPr="00F23070">
        <w:t xml:space="preserve"> вправе проводить тестирование на алкоголь с применением алкотестеров, либо других установленных ме</w:t>
      </w:r>
      <w:r w:rsidR="005956F4">
        <w:t>тодик, на всех объектах Общества</w:t>
      </w:r>
      <w:r w:rsidRPr="00F23070">
        <w:t>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Тестирование на алкоголь проводится: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в выборочном порядке в от</w:t>
      </w:r>
      <w:r w:rsidR="005956F4">
        <w:rPr>
          <w:rFonts w:ascii="Times New Roman" w:hAnsi="Times New Roman"/>
          <w:sz w:val="24"/>
          <w:szCs w:val="24"/>
          <w:lang w:val="ru-RU"/>
        </w:rPr>
        <w:t>ношении всех работников Общества</w:t>
      </w:r>
      <w:r w:rsidRPr="00F23070">
        <w:rPr>
          <w:rFonts w:ascii="Times New Roman" w:hAnsi="Times New Roman"/>
          <w:sz w:val="24"/>
          <w:szCs w:val="24"/>
          <w:lang w:val="ru-RU"/>
        </w:rPr>
        <w:t>, подрядных (субподрядных) организаций и иных лиц, находящихся на объектах Общества, если имеется достаточно высокий риск употребления запрещенных веществ на объектах и/или это может существенно повлиять на состояние обеспечения охраны труда, промышленной и пожарной безопасности;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по решению руководителя Об</w:t>
      </w:r>
      <w:r w:rsidR="00F43053">
        <w:rPr>
          <w:rFonts w:ascii="Times New Roman" w:hAnsi="Times New Roman"/>
          <w:sz w:val="24"/>
          <w:szCs w:val="24"/>
          <w:lang w:val="ru-RU"/>
        </w:rPr>
        <w:t>щества, в программе предвахтового</w:t>
      </w:r>
      <w:r w:rsidRPr="00F23070">
        <w:rPr>
          <w:rFonts w:ascii="Times New Roman" w:hAnsi="Times New Roman"/>
          <w:sz w:val="24"/>
          <w:szCs w:val="24"/>
          <w:lang w:val="ru-RU"/>
        </w:rPr>
        <w:t xml:space="preserve"> медицинск</w:t>
      </w:r>
      <w:r w:rsidR="0018322D">
        <w:rPr>
          <w:rFonts w:ascii="Times New Roman" w:hAnsi="Times New Roman"/>
          <w:sz w:val="24"/>
          <w:szCs w:val="24"/>
          <w:lang w:val="ru-RU"/>
        </w:rPr>
        <w:t>ого осмотра работников Общества;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 xml:space="preserve"> при происшествиях (авариях, несчастных случаях, инцидентах и т.д.), в том числе, не имевших последствий.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При «положительном» результате тестирования (показани</w:t>
      </w:r>
      <w:r>
        <w:t>е</w:t>
      </w:r>
      <w:r w:rsidR="00F43053">
        <w:t xml:space="preserve"> алкотестера больше чем </w:t>
      </w:r>
      <w:r w:rsidR="00792E7A">
        <w:t>0</w:t>
      </w:r>
      <w:r w:rsidR="00F43053">
        <w:t xml:space="preserve"> </w:t>
      </w:r>
      <w:r w:rsidRPr="00F23070">
        <w:t>промилле), при отказе проходить тестирование, при несогласии с результатами тестирования, либо в случаях, когда тестирование не проводилось, но имеются достаточные основания полагать, что работник находится в состоянии опьянения, работник направляется в соответствующее лечебное учреждение для проведения медицинского освидетельствования на состояние опьянения.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Достаточными основаниями полагать, что работник находится в состоянии опьянения, является наличие одного или нескольких следующих признаков: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запах алкоголя изо рта;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неустойчивость позы;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нарушение речи;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резкое изменение окраски кожных покровов лица;</w:t>
      </w:r>
    </w:p>
    <w:p w:rsidR="00D535E7" w:rsidRPr="00F23070" w:rsidRDefault="00D535E7" w:rsidP="00F93D3E">
      <w:pPr>
        <w:pStyle w:val="LastBullet1"/>
        <w:numPr>
          <w:ilvl w:val="0"/>
          <w:numId w:val="2"/>
        </w:numPr>
        <w:tabs>
          <w:tab w:val="left" w:pos="1701"/>
        </w:tabs>
        <w:suppressAutoHyphens/>
        <w:spacing w:after="0"/>
        <w:ind w:left="0" w:firstLine="851"/>
        <w:rPr>
          <w:rFonts w:ascii="Times New Roman" w:hAnsi="Times New Roman"/>
          <w:sz w:val="24"/>
          <w:szCs w:val="24"/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поведение, не соответствующее обстановке.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F3A62">
        <w:t>В с</w:t>
      </w:r>
      <w:r w:rsidR="0018322D">
        <w:t>лучаях, перечисленных в п. 5.2.4</w:t>
      </w:r>
      <w:r w:rsidRPr="00FF3A62">
        <w:t xml:space="preserve"> информируется непосредственный</w:t>
      </w:r>
      <w:r w:rsidRPr="00F23070">
        <w:t xml:space="preserve"> руководитель (если потенциаль</w:t>
      </w:r>
      <w:r w:rsidR="00A729D3">
        <w:t>ный нарушитель работник Общества</w:t>
      </w:r>
      <w:r w:rsidRPr="00F23070">
        <w:t>) или представитель подрядной организации.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13" w:name="_Toc334528211"/>
      <w:bookmarkStart w:id="214" w:name="_Toc359432287"/>
      <w:bookmarkStart w:id="215" w:name="_Toc360202117"/>
      <w:bookmarkStart w:id="216" w:name="_Toc360549244"/>
      <w:r w:rsidRPr="00F23070">
        <w:t>Установление факта опьянения</w:t>
      </w:r>
      <w:bookmarkEnd w:id="213"/>
      <w:bookmarkEnd w:id="214"/>
      <w:bookmarkEnd w:id="215"/>
      <w:bookmarkEnd w:id="216"/>
    </w:p>
    <w:p w:rsidR="00D535E7" w:rsidRDefault="00D535E7" w:rsidP="001B7615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>Нахождение лиц в состоянии алкогольного опьянения, под воздействием наркотических и/или токсических веществ подтверждается одним из следующих способов:</w:t>
      </w:r>
    </w:p>
    <w:p w:rsidR="00D535E7" w:rsidRDefault="00D535E7" w:rsidP="001B7615">
      <w:pPr>
        <w:pStyle w:val="24"/>
        <w:numPr>
          <w:ilvl w:val="2"/>
          <w:numId w:val="23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>медицинским заключением установленного законодательством РФ образца;</w:t>
      </w:r>
    </w:p>
    <w:p w:rsidR="00D535E7" w:rsidRPr="00A729D3" w:rsidRDefault="00D535E7" w:rsidP="001B7615">
      <w:pPr>
        <w:pStyle w:val="24"/>
        <w:numPr>
          <w:ilvl w:val="2"/>
          <w:numId w:val="23"/>
        </w:numPr>
        <w:tabs>
          <w:tab w:val="left" w:pos="1701"/>
        </w:tabs>
        <w:suppressAutoHyphens/>
        <w:spacing w:before="120"/>
        <w:ind w:left="0" w:firstLine="851"/>
        <w:jc w:val="both"/>
        <w:rPr>
          <w:color w:val="000000"/>
        </w:rPr>
      </w:pPr>
      <w:r>
        <w:t xml:space="preserve">актом об установлении факта появления на работе в состоянии опьянения </w:t>
      </w:r>
      <w:r w:rsidRPr="00A729D3">
        <w:rPr>
          <w:color w:val="000000"/>
        </w:rPr>
        <w:t>(</w:t>
      </w:r>
      <w:hyperlink w:anchor="Прил2" w:history="1">
        <w:r w:rsidRPr="00A729D3">
          <w:rPr>
            <w:rStyle w:val="af2"/>
            <w:color w:val="000000"/>
          </w:rPr>
          <w:t>Приложение 2</w:t>
        </w:r>
      </w:hyperlink>
      <w:r w:rsidRPr="00A729D3">
        <w:rPr>
          <w:color w:val="000000"/>
        </w:rPr>
        <w:t>), составляется по результатам комиссионной проверки состояния работника;</w:t>
      </w:r>
    </w:p>
    <w:p w:rsidR="00D535E7" w:rsidRPr="00A729D3" w:rsidRDefault="00D535E7" w:rsidP="001B7615">
      <w:pPr>
        <w:pStyle w:val="24"/>
        <w:numPr>
          <w:ilvl w:val="2"/>
          <w:numId w:val="23"/>
        </w:numPr>
        <w:tabs>
          <w:tab w:val="left" w:pos="1701"/>
        </w:tabs>
        <w:suppressAutoHyphens/>
        <w:spacing w:before="120"/>
        <w:ind w:left="0" w:firstLine="851"/>
        <w:jc w:val="both"/>
        <w:rPr>
          <w:color w:val="000000"/>
        </w:rPr>
      </w:pPr>
      <w:r w:rsidRPr="00A729D3">
        <w:rPr>
          <w:color w:val="000000"/>
        </w:rPr>
        <w:t>протоколом контроля трезвости водителя автотранспортного средства (</w:t>
      </w:r>
      <w:hyperlink w:anchor="Прил4" w:history="1">
        <w:r w:rsidRPr="00A729D3">
          <w:rPr>
            <w:rStyle w:val="af2"/>
            <w:color w:val="000000"/>
          </w:rPr>
          <w:t>Приложение 4</w:t>
        </w:r>
      </w:hyperlink>
      <w:r w:rsidRPr="00A729D3">
        <w:rPr>
          <w:color w:val="000000"/>
        </w:rPr>
        <w:t>).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В случаях, когда проведение медицинского освидетельствования в течение ближайших 2 часов после обнаружения работника с признаками опьянения невозможно, установле</w:t>
      </w:r>
      <w:r w:rsidR="00A729D3">
        <w:t>ние факта опьянения проводится к</w:t>
      </w:r>
      <w:r w:rsidRPr="00F23070">
        <w:t>омиссией. В состав комиссии включается н</w:t>
      </w:r>
      <w:r w:rsidR="00A729D3">
        <w:t>е менее трех работников Общества</w:t>
      </w:r>
      <w:r w:rsidRPr="00F23070">
        <w:t>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Комиссия создается на основании распоряжения руководителя объекта. Комиссия в максимально сжатые сроки (в ближайшие 2 часа) проверяет состояние нарушителя и по результатам данной проверки составляет Акт об установлении факта </w:t>
      </w:r>
      <w:r w:rsidRPr="00F23070">
        <w:lastRenderedPageBreak/>
        <w:t>появления на работе в состоянии опьянения. К данному документу прикладывается собственноручная объяснительная записка нарушителя, либо в нем делается запись об отказе нарушителя от дачи объяснений. На основании выявленных фактов в акте указывается информация о том, находится работник в состоянии опьянения или нет.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Акт об установлении факта появления на работе в состоян</w:t>
      </w:r>
      <w:r w:rsidR="00A729D3">
        <w:t>ии опьянения подписывают члены к</w:t>
      </w:r>
      <w:r w:rsidRPr="00F23070">
        <w:t>омиссии и два свидетеля (с указанием Ф.И.О. и должностей работников)</w:t>
      </w:r>
      <w:r>
        <w:t>,</w:t>
      </w:r>
      <w:r w:rsidRPr="00F23070">
        <w:t xml:space="preserve"> в присутствии которых происходило установление факта.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Работника знакомят с Актом об установлении факта появления на работе в состоянии опьянения под роспись. Если ознакомить работника с актом не представляется возможным ввиду его отказа, либо сильного опьянения, то в акте следует указать, что настоящий акт зачитан нарушителю (с указанием Ф.И.О. и должности) вслух в присутствии членов комиссии и от подписания акта и представления письменных объяснений работник отказался. Данный текст следует удостов</w:t>
      </w:r>
      <w:r w:rsidR="0018322D">
        <w:t>ерить подписями членов комиссии и свидетелями.</w:t>
      </w:r>
    </w:p>
    <w:p w:rsidR="00D535E7" w:rsidRPr="00A05005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17" w:name="_Toc330394499"/>
      <w:bookmarkStart w:id="218" w:name="_Toc330394500"/>
      <w:bookmarkStart w:id="219" w:name="_Toc334528212"/>
      <w:bookmarkStart w:id="220" w:name="_Toc359432288"/>
      <w:bookmarkStart w:id="221" w:name="_Toc360202118"/>
      <w:bookmarkStart w:id="222" w:name="_Toc360549245"/>
      <w:bookmarkEnd w:id="217"/>
      <w:bookmarkEnd w:id="218"/>
      <w:r w:rsidRPr="00A05005">
        <w:t>Медицинское освидетельствование на состояние опьянения</w:t>
      </w:r>
      <w:bookmarkEnd w:id="219"/>
      <w:bookmarkEnd w:id="220"/>
      <w:bookmarkEnd w:id="221"/>
      <w:bookmarkEnd w:id="222"/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Медицинское освидетельствование для установления факта употребления запрещенных веществ и состояния опьянения назначается в следующих случаях:</w:t>
      </w:r>
    </w:p>
    <w:p w:rsidR="00D535E7" w:rsidRPr="00F23070" w:rsidRDefault="00D535E7" w:rsidP="00F93D3E">
      <w:pPr>
        <w:pStyle w:val="LastBullet1"/>
        <w:numPr>
          <w:ilvl w:val="2"/>
          <w:numId w:val="5"/>
        </w:numPr>
        <w:tabs>
          <w:tab w:val="left" w:pos="1701"/>
        </w:tabs>
        <w:suppressAutoHyphens/>
        <w:spacing w:after="0"/>
        <w:ind w:left="0" w:firstLine="851"/>
        <w:rPr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после аварии, пожара или несчастного случая, как часть расследования происшествия;</w:t>
      </w:r>
    </w:p>
    <w:p w:rsidR="00D535E7" w:rsidRPr="0069601C" w:rsidRDefault="00D535E7" w:rsidP="00F93D3E">
      <w:pPr>
        <w:pStyle w:val="LastBullet1"/>
        <w:numPr>
          <w:ilvl w:val="2"/>
          <w:numId w:val="5"/>
        </w:numPr>
        <w:tabs>
          <w:tab w:val="left" w:pos="1701"/>
        </w:tabs>
        <w:suppressAutoHyphens/>
        <w:spacing w:after="0"/>
        <w:ind w:left="0" w:firstLine="851"/>
        <w:rPr>
          <w:lang w:val="ru-RU"/>
        </w:rPr>
      </w:pPr>
      <w:r w:rsidRPr="0069601C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18322D">
        <w:rPr>
          <w:rFonts w:ascii="Times New Roman" w:hAnsi="Times New Roman"/>
          <w:sz w:val="24"/>
          <w:szCs w:val="24"/>
          <w:lang w:val="ru-RU"/>
        </w:rPr>
        <w:t>случаях, перечисленных в п.5.2.4</w:t>
      </w:r>
      <w:r w:rsidRPr="0069601C">
        <w:rPr>
          <w:rFonts w:ascii="Times New Roman" w:hAnsi="Times New Roman"/>
          <w:sz w:val="24"/>
          <w:szCs w:val="24"/>
          <w:lang w:val="ru-RU"/>
        </w:rPr>
        <w:t>. настоящего</w:t>
      </w:r>
      <w:r w:rsidR="00A729D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9601C">
        <w:rPr>
          <w:rFonts w:ascii="Times New Roman" w:hAnsi="Times New Roman"/>
          <w:sz w:val="24"/>
          <w:szCs w:val="24"/>
          <w:lang w:val="ru-RU"/>
        </w:rPr>
        <w:t>Стандарта;</w:t>
      </w:r>
    </w:p>
    <w:p w:rsidR="00D535E7" w:rsidRPr="00F23070" w:rsidRDefault="00D535E7" w:rsidP="00F93D3E">
      <w:pPr>
        <w:pStyle w:val="LastBullet1"/>
        <w:numPr>
          <w:ilvl w:val="2"/>
          <w:numId w:val="5"/>
        </w:numPr>
        <w:tabs>
          <w:tab w:val="left" w:pos="1701"/>
        </w:tabs>
        <w:suppressAutoHyphens/>
        <w:spacing w:after="0"/>
        <w:ind w:left="0" w:firstLine="851"/>
        <w:rPr>
          <w:lang w:val="ru-RU"/>
        </w:rPr>
      </w:pPr>
      <w:r w:rsidRPr="00F23070">
        <w:rPr>
          <w:rFonts w:ascii="Times New Roman" w:hAnsi="Times New Roman"/>
          <w:sz w:val="24"/>
          <w:szCs w:val="24"/>
          <w:lang w:val="ru-RU"/>
        </w:rPr>
        <w:t>в иных случаях по решению руководителя работника при наличии соответствующих оснований полагать, что работник находится в состоянии опьянения.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Медицинск</w:t>
      </w:r>
      <w:r>
        <w:t>о</w:t>
      </w:r>
      <w:r w:rsidRPr="00F23070">
        <w:t>е освидетельствовани</w:t>
      </w:r>
      <w:r>
        <w:t>е</w:t>
      </w:r>
      <w:r w:rsidR="00A729D3">
        <w:t xml:space="preserve"> </w:t>
      </w:r>
      <w:r w:rsidRPr="00F23070">
        <w:t xml:space="preserve">проводится врачом, прошедшим специальную подготовку на базе наркологического учреждения по установленной программе с использованием технических средств (алкотестеров и </w:t>
      </w:r>
      <w:r>
        <w:t>т.п.).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Допускается проведение освидетельствования по личному обращению без официального направления. При этом освидетельствуемый обязан представить документ, удостоверяющий личность, и письменное заявление с подробным изложением причины его просьбы о</w:t>
      </w:r>
      <w:r>
        <w:t xml:space="preserve"> проведении освидетельствования.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Медицинский работник, осуществляющий освидетельствование, обязан удостовериться в личности освидетельствуемого путем ознакомления с его личными документами (паспорт; пропуск, выданный Обществом; водительское удостоверение или иные документ</w:t>
      </w:r>
      <w:r>
        <w:t>ы, удостоверяющие его личность).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Процесс медицинского освидетельствования осуществляется в порядке, предусмотренном д</w:t>
      </w:r>
      <w:r>
        <w:t>ействующим законодательством РФ.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В процессе проведения освидетельствования составляется Акт в соответствии с законодательством РФ, в трех экземплярах с указанием даты освидетельствования и номера, соответствующего номеру регистрации освидетельствования в Журнале регистрации медицинских освидетельствований на состояние опьянения. Одна копия этого документа п</w:t>
      </w:r>
      <w:r w:rsidR="00A729D3">
        <w:t>ередается представителю Общества</w:t>
      </w:r>
      <w:r w:rsidRPr="00F23070">
        <w:t xml:space="preserve">, доставившему лицо на освидетельствование, вторая копия выдается на руки освидетельствуемому лицу, а оригинал остается в лечебном учреждении, где проводилось </w:t>
      </w:r>
      <w:r>
        <w:t>медицинское освидетельствование.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При освидетельствовании могут использоваться зарегистрированные изделия медицинского назначения индикации и измерения и медицинские технологии, разрешенные к применению.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Для количественного определения алкоголя в выдыхаемом воздухе, количественного определения алкоголя в биологических объектах используются технические средства, тип которых внесен в государственный реестр утвержденных типов </w:t>
      </w:r>
      <w:r w:rsidRPr="00F23070">
        <w:lastRenderedPageBreak/>
        <w:t>средств измерений, и поверка которых в процессе эксплуатации осуществляется в установленном порядке.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>Средство (вещество), вызвавшее опьянение, за исключением алкоголя, определяется по результатам химико-токсикологического исследования биологического объекта, проводимого на средство (вещество) или его метаболиты, в установленном порядке.</w:t>
      </w:r>
    </w:p>
    <w:p w:rsidR="00D535E7" w:rsidRPr="00F23070" w:rsidRDefault="00D535E7" w:rsidP="00F93D3E">
      <w:pPr>
        <w:pStyle w:val="2"/>
        <w:tabs>
          <w:tab w:val="left" w:pos="1701"/>
        </w:tabs>
        <w:ind w:left="0" w:firstLine="851"/>
        <w:jc w:val="both"/>
      </w:pPr>
      <w:bookmarkStart w:id="223" w:name="_Toc330394502"/>
      <w:bookmarkStart w:id="224" w:name="_Toc334528213"/>
      <w:bookmarkStart w:id="225" w:name="_Toc359432289"/>
      <w:bookmarkStart w:id="226" w:name="_Toc360202119"/>
      <w:bookmarkStart w:id="227" w:name="_Toc360549246"/>
      <w:bookmarkEnd w:id="223"/>
      <w:r>
        <w:t>О</w:t>
      </w:r>
      <w:r w:rsidRPr="00F23070">
        <w:t>тстранени</w:t>
      </w:r>
      <w:r>
        <w:t>е</w:t>
      </w:r>
      <w:r w:rsidRPr="00F23070">
        <w:t xml:space="preserve"> от работы и дисциплинарные взыскания</w:t>
      </w:r>
      <w:bookmarkEnd w:id="224"/>
      <w:bookmarkEnd w:id="225"/>
      <w:bookmarkEnd w:id="226"/>
      <w:bookmarkEnd w:id="227"/>
    </w:p>
    <w:p w:rsidR="00662FAD" w:rsidRDefault="00D535E7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</w:pPr>
      <w:r w:rsidRPr="00F23070">
        <w:t xml:space="preserve">В целях обеспечения безопасности работника, а также предотвращения возможных аварий и нарушений производственного процесса и в соответствии со Статьей 76 Трудового кодекса РФ, работодатель отстраняет от работы (не допускает к работе) работника, </w:t>
      </w:r>
      <w:r w:rsidRPr="001938A5">
        <w:t>появившегося на работе в состоянии алкогольного, наркотического или иного токсического опьянения</w:t>
      </w:r>
      <w:r>
        <w:t>.</w:t>
      </w:r>
    </w:p>
    <w:p w:rsidR="00D535E7" w:rsidRPr="00F23070" w:rsidRDefault="00D535E7" w:rsidP="00F93D3E">
      <w:pPr>
        <w:pStyle w:val="24"/>
        <w:numPr>
          <w:ilvl w:val="2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F23070">
        <w:t xml:space="preserve">Отстранение от работы работника в состоянии опьянения, а также наложение на него дисциплинарного взыскания происходит в порядке, предусмотренном действующим законодательством Российской Федерации и </w:t>
      </w:r>
      <w:r w:rsidR="00461845">
        <w:t>внутренними документами Общества</w:t>
      </w:r>
      <w:r w:rsidRPr="00F23070">
        <w:t>.</w:t>
      </w:r>
    </w:p>
    <w:p w:rsidR="00D535E7" w:rsidRPr="00F23070" w:rsidRDefault="00D535E7" w:rsidP="00F93D3E">
      <w:pPr>
        <w:pStyle w:val="1"/>
        <w:tabs>
          <w:tab w:val="left" w:pos="1701"/>
        </w:tabs>
        <w:ind w:left="0" w:firstLine="851"/>
      </w:pPr>
      <w:bookmarkStart w:id="228" w:name="_Toc330394504"/>
      <w:bookmarkStart w:id="229" w:name="_Toc360549248"/>
      <w:bookmarkEnd w:id="228"/>
      <w:r>
        <w:t>Библиография</w:t>
      </w:r>
      <w:bookmarkEnd w:id="229"/>
    </w:p>
    <w:p w:rsidR="00D535E7" w:rsidRPr="00336B0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bookmarkStart w:id="230" w:name="_Toc360202122"/>
      <w:r w:rsidRPr="00336B01">
        <w:t>Федеральный закон от 30.12.2001 №197-ФЗ «Трудовой кодекс Российской Федерации»</w:t>
      </w:r>
      <w:bookmarkEnd w:id="230"/>
      <w:r>
        <w:t>.</w:t>
      </w:r>
    </w:p>
    <w:p w:rsidR="00D535E7" w:rsidRPr="00336B01" w:rsidRDefault="00D535E7" w:rsidP="008B5A7D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bookmarkStart w:id="231" w:name="_Toc360202123"/>
      <w:r>
        <w:t>Постановление Правительства РФ от 26.06.2008 №475 «</w:t>
      </w:r>
      <w:r w:rsidRPr="008B5A7D">
        <w:t>Об утверждении Правил освидетельствования лица, которое управляет транспортным средством, на состояние алкогольного опьянения и оформления его результатов, направления указанного лица на медицинское освидетельствование на состояние опьянения, медицинского освидетельствования этого лица на состояние опьянения и оформления его результатов и правил определения наличия наркотических средств или психотропных веществ в организме человека при проведении медицинского освидетельствования на состояние опьянения лица, которое управляет транспортным средством</w:t>
      </w:r>
      <w:r>
        <w:t>».</w:t>
      </w:r>
    </w:p>
    <w:p w:rsidR="00D535E7" w:rsidRDefault="00D535E7" w:rsidP="008B5A7D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>
        <w:t>Приказ Министерства здравоохранения РФ от 14.07.2003 №308 «О медицинском освидетельствовании на состояние опьянения».</w:t>
      </w:r>
    </w:p>
    <w:p w:rsidR="00D535E7" w:rsidRPr="00336B01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336B01">
        <w:t xml:space="preserve">Постановление Пленума Верховного Суда РФ от 17.03.2004 </w:t>
      </w:r>
      <w:r>
        <w:t>№</w:t>
      </w:r>
      <w:r w:rsidRPr="00336B01">
        <w:t>2 (ред. от 28.09.2010) «О применении судами Российской Федерации Трудового кодекса Российской Федерации»</w:t>
      </w:r>
      <w:bookmarkEnd w:id="231"/>
      <w:r>
        <w:t>.</w:t>
      </w:r>
    </w:p>
    <w:p w:rsidR="00D535E7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bookmarkStart w:id="232" w:name="_Toc360202124"/>
      <w:r w:rsidRPr="00336B01">
        <w:t>По</w:t>
      </w:r>
      <w:r w:rsidR="00B26776">
        <w:t>литика ООО «БНГРЭ</w:t>
      </w:r>
      <w:r w:rsidRPr="00336B01">
        <w:t>» в области промышленной безопасности, охраны труда и окружающей среды</w:t>
      </w:r>
      <w:bookmarkEnd w:id="232"/>
      <w:r>
        <w:t>.</w:t>
      </w:r>
    </w:p>
    <w:p w:rsidR="00D535E7" w:rsidRDefault="00D535E7" w:rsidP="00F93D3E">
      <w:pPr>
        <w:pStyle w:val="24"/>
        <w:numPr>
          <w:ilvl w:val="1"/>
          <w:numId w:val="6"/>
        </w:numPr>
        <w:tabs>
          <w:tab w:val="left" w:pos="1701"/>
        </w:tabs>
        <w:suppressAutoHyphens/>
        <w:spacing w:before="120"/>
        <w:ind w:left="0" w:firstLine="851"/>
        <w:jc w:val="both"/>
      </w:pPr>
      <w:r w:rsidRPr="00B5771D">
        <w:t>Методические рекомендации «Медицинское обеспечение безопасности дорожного движения (Организация и порядок проведения предрейсовых медицинских осмотров водителей транспортных средств)», утвержденные 29</w:t>
      </w:r>
      <w:r>
        <w:t>.01.</w:t>
      </w:r>
      <w:r w:rsidRPr="00B5771D">
        <w:t xml:space="preserve">2002 Минздравом России совместно с Минтрансом России (приведены в Письме Минздрава России от 21.08.2003 </w:t>
      </w:r>
      <w:r>
        <w:t>№</w:t>
      </w:r>
      <w:r w:rsidRPr="00B5771D">
        <w:t>2510/9468-03-32).</w:t>
      </w:r>
    </w:p>
    <w:p w:rsidR="00D535E7" w:rsidRDefault="00D535E7" w:rsidP="008B5A7D">
      <w:pPr>
        <w:tabs>
          <w:tab w:val="left" w:pos="1701"/>
        </w:tabs>
        <w:spacing w:before="60"/>
        <w:ind w:firstLine="851"/>
        <w:jc w:val="both"/>
      </w:pPr>
    </w:p>
    <w:p w:rsidR="00D535E7" w:rsidRDefault="00D535E7" w:rsidP="008B5A7D">
      <w:pPr>
        <w:tabs>
          <w:tab w:val="left" w:pos="1701"/>
        </w:tabs>
        <w:spacing w:before="60"/>
        <w:ind w:firstLine="851"/>
        <w:jc w:val="both"/>
      </w:pPr>
    </w:p>
    <w:p w:rsidR="00D535E7" w:rsidRPr="00F23070" w:rsidRDefault="00D535E7" w:rsidP="008B5A7D">
      <w:pPr>
        <w:tabs>
          <w:tab w:val="left" w:pos="1701"/>
        </w:tabs>
        <w:spacing w:before="60"/>
        <w:ind w:firstLine="851"/>
        <w:jc w:val="both"/>
      </w:pPr>
    </w:p>
    <w:p w:rsidR="00D535E7" w:rsidRPr="00F23070" w:rsidRDefault="00D535E7"/>
    <w:p w:rsidR="00D535E7" w:rsidRPr="00F23070" w:rsidRDefault="00D535E7">
      <w:pPr>
        <w:sectPr w:rsidR="00D535E7" w:rsidRPr="00F23070" w:rsidSect="005E5AB5">
          <w:pgSz w:w="11906" w:h="16838"/>
          <w:pgMar w:top="851" w:right="851" w:bottom="1134" w:left="1418" w:header="709" w:footer="595" w:gutter="0"/>
          <w:cols w:space="708"/>
          <w:docGrid w:linePitch="360"/>
        </w:sectPr>
      </w:pPr>
    </w:p>
    <w:p w:rsidR="00D535E7" w:rsidRPr="00F23070" w:rsidRDefault="00D535E7" w:rsidP="002B45E4">
      <w:pPr>
        <w:suppressAutoHyphens/>
        <w:ind w:left="5103"/>
        <w:jc w:val="both"/>
        <w:rPr>
          <w:sz w:val="20"/>
          <w:szCs w:val="20"/>
        </w:rPr>
      </w:pPr>
      <w:bookmarkStart w:id="233" w:name="Прил1"/>
      <w:bookmarkEnd w:id="233"/>
      <w:r w:rsidRPr="00F23070">
        <w:rPr>
          <w:sz w:val="20"/>
          <w:szCs w:val="20"/>
        </w:rPr>
        <w:lastRenderedPageBreak/>
        <w:t>Пр</w:t>
      </w:r>
      <w:r w:rsidR="00B26776">
        <w:rPr>
          <w:sz w:val="20"/>
          <w:szCs w:val="20"/>
        </w:rPr>
        <w:t>иложение №1 к Стандарту Общества</w:t>
      </w:r>
      <w:r w:rsidRPr="00F23070">
        <w:rPr>
          <w:sz w:val="20"/>
          <w:szCs w:val="20"/>
        </w:rPr>
        <w:t xml:space="preserve"> «</w:t>
      </w:r>
      <w:r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Pr="00F23070">
        <w:rPr>
          <w:sz w:val="20"/>
          <w:szCs w:val="20"/>
        </w:rPr>
        <w:t>», утвержденному</w:t>
      </w:r>
      <w:r w:rsidR="00B26776">
        <w:rPr>
          <w:sz w:val="20"/>
          <w:szCs w:val="20"/>
        </w:rPr>
        <w:t xml:space="preserve"> приказом ООО «БНГРЭ» №____ </w:t>
      </w:r>
      <w:r w:rsidRPr="00F23070">
        <w:rPr>
          <w:sz w:val="20"/>
          <w:szCs w:val="20"/>
        </w:rPr>
        <w:t>от</w:t>
      </w:r>
      <w:r w:rsidR="00B26776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B26776">
        <w:rPr>
          <w:sz w:val="20"/>
          <w:szCs w:val="20"/>
        </w:rPr>
        <w:t>г.</w:t>
      </w:r>
    </w:p>
    <w:p w:rsidR="00D535E7" w:rsidRPr="00F23070" w:rsidRDefault="00D535E7" w:rsidP="0074757B">
      <w:pPr>
        <w:jc w:val="both"/>
        <w:rPr>
          <w:b/>
          <w:caps/>
          <w:sz w:val="22"/>
          <w:szCs w:val="22"/>
        </w:rPr>
      </w:pPr>
    </w:p>
    <w:p w:rsidR="00D535E7" w:rsidRPr="00F23070" w:rsidRDefault="00D535E7" w:rsidP="003270AF">
      <w:pPr>
        <w:pStyle w:val="16"/>
        <w:jc w:val="center"/>
        <w:outlineLvl w:val="2"/>
        <w:rPr>
          <w:rFonts w:ascii="Times New Roman" w:cs="Times New Roman"/>
          <w:b/>
          <w:sz w:val="28"/>
          <w:szCs w:val="28"/>
        </w:rPr>
      </w:pPr>
      <w:r w:rsidRPr="00F23070">
        <w:rPr>
          <w:rFonts w:ascii="Times New Roman" w:cs="Times New Roman"/>
          <w:b/>
          <w:sz w:val="28"/>
          <w:szCs w:val="28"/>
        </w:rPr>
        <w:t>Порядок действий при установлении факта появления на рабочем месте в состоянии опьянения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</w:pPr>
    </w:p>
    <w:p w:rsidR="00D535E7" w:rsidRPr="00F23070" w:rsidRDefault="00D535E7" w:rsidP="0074757B">
      <w:pPr>
        <w:jc w:val="both"/>
        <w:rPr>
          <w:b/>
          <w:caps/>
          <w:sz w:val="22"/>
          <w:szCs w:val="22"/>
        </w:rPr>
      </w:pPr>
    </w:p>
    <w:p w:rsidR="00D535E7" w:rsidRPr="005E413B" w:rsidRDefault="00DF586B" w:rsidP="0074757B">
      <w:pPr>
        <w:jc w:val="both"/>
        <w:rPr>
          <w:b/>
          <w:caps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-571500</wp:posOffset>
                </wp:positionH>
                <wp:positionV relativeFrom="paragraph">
                  <wp:posOffset>15240</wp:posOffset>
                </wp:positionV>
                <wp:extent cx="6948170" cy="5709285"/>
                <wp:effectExtent l="5080" t="15240" r="9525" b="28575"/>
                <wp:wrapNone/>
                <wp:docPr id="5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8170" cy="5709285"/>
                          <a:chOff x="304" y="5195"/>
                          <a:chExt cx="11497" cy="8991"/>
                        </a:xfrm>
                      </wpg:grpSpPr>
                      <wps:wsp>
                        <wps:cNvPr id="6" name="Прямая со стрелкой 36"/>
                        <wps:cNvCnPr>
                          <a:cxnSpLocks noChangeShapeType="1"/>
                        </wps:cNvCnPr>
                        <wps:spPr bwMode="auto">
                          <a:xfrm>
                            <a:off x="3622" y="13077"/>
                            <a:ext cx="635" cy="1"/>
                          </a:xfrm>
                          <a:prstGeom prst="bentConnector3">
                            <a:avLst>
                              <a:gd name="adj1" fmla="val 49921"/>
                            </a:avLst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2637" y="13251"/>
                            <a:ext cx="0" cy="395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8" name="Group 79"/>
                        <wpg:cNvGrpSpPr>
                          <a:grpSpLocks/>
                        </wpg:cNvGrpSpPr>
                        <wpg:grpSpPr bwMode="auto">
                          <a:xfrm>
                            <a:off x="304" y="5195"/>
                            <a:ext cx="11497" cy="8991"/>
                            <a:chOff x="304" y="5195"/>
                            <a:chExt cx="11497" cy="8991"/>
                          </a:xfrm>
                        </wpg:grpSpPr>
                        <wps:wsp>
                          <wps:cNvPr id="9" name="Прямая со стрелкой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40" y="13087"/>
                              <a:ext cx="510" cy="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0" name="Group 78"/>
                          <wpg:cNvGrpSpPr>
                            <a:grpSpLocks/>
                          </wpg:cNvGrpSpPr>
                          <wpg:grpSpPr bwMode="auto">
                            <a:xfrm>
                              <a:off x="304" y="5195"/>
                              <a:ext cx="11497" cy="8991"/>
                              <a:chOff x="304" y="5195"/>
                              <a:chExt cx="11497" cy="8991"/>
                            </a:xfrm>
                          </wpg:grpSpPr>
                          <wps:wsp>
                            <wps:cNvPr id="11" name="Поле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57" y="5195"/>
                                <a:ext cx="4266" cy="11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1D14CF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1D14CF">
                                    <w:rPr>
                                      <w:sz w:val="22"/>
                                      <w:szCs w:val="22"/>
                                    </w:rPr>
                                    <w:t xml:space="preserve">Обнаружение появления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работника</w:t>
                                  </w:r>
                                  <w:r w:rsidRPr="001D14CF">
                                    <w:rPr>
                                      <w:sz w:val="22"/>
                                      <w:szCs w:val="22"/>
                                    </w:rPr>
                                    <w:t xml:space="preserve"> на рабочем месте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с подозрением на</w:t>
                                  </w:r>
                                  <w:r w:rsidRPr="001D14CF">
                                    <w:rPr>
                                      <w:sz w:val="22"/>
                                      <w:szCs w:val="22"/>
                                    </w:rPr>
                                    <w:t xml:space="preserve"> состояни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е</w:t>
                                  </w:r>
                                  <w:r w:rsidRPr="001D14CF">
                                    <w:rPr>
                                      <w:sz w:val="22"/>
                                      <w:szCs w:val="22"/>
                                    </w:rPr>
                                    <w:t xml:space="preserve"> опьянения (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уполномоченный представитель, другой работник</w:t>
                                  </w:r>
                                  <w:r w:rsidRPr="001D14CF">
                                    <w:rPr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  <wps:wsp>
                            <wps:cNvPr id="12" name="Прямая со стрелкой 7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6198" y="6530"/>
                                <a:ext cx="38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AutoShape 13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9307" y="8874"/>
                                <a:ext cx="761" cy="2"/>
                              </a:xfrm>
                              <a:prstGeom prst="bentConnector3">
                                <a:avLst>
                                  <a:gd name="adj1" fmla="val 49935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Прямая со стрелкой 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072" y="7530"/>
                                <a:ext cx="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Прямая со стрелкой 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87" y="7530"/>
                                <a:ext cx="0" cy="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Прямая со стрелкой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072" y="7530"/>
                                <a:ext cx="0" cy="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Блок-схема: решение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27" y="6724"/>
                                <a:ext cx="5131" cy="1592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548DD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1D14CF" w:rsidRDefault="00662FAD" w:rsidP="0094451A">
                                  <w:pPr>
                                    <w:shd w:val="clear" w:color="auto" w:fill="FFFFFF"/>
                                    <w:suppressAutoHyphens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Медицинское</w:t>
                                  </w:r>
                                  <w:r w:rsidRPr="00A02AB5">
                                    <w:rPr>
                                      <w:sz w:val="22"/>
                                      <w:szCs w:val="22"/>
                                    </w:rPr>
                                    <w:t xml:space="preserve"> освидетельствование на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состояние опьянения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18" name="Прямая со стрелкой 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58" y="7530"/>
                                <a:ext cx="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Поле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067" y="7925"/>
                                <a:ext cx="3346" cy="547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E36C0A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62FAD" w:rsidRPr="00DA2FDA" w:rsidRDefault="00662FAD" w:rsidP="0094451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DA2FDA">
                                    <w:rPr>
                                      <w:sz w:val="20"/>
                                      <w:szCs w:val="20"/>
                                    </w:rPr>
                                    <w:t>Проведение невозможно/отказ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Поле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41" y="7925"/>
                                <a:ext cx="3352" cy="547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76923C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62FAD" w:rsidRPr="00B32E19" w:rsidRDefault="00662FAD" w:rsidP="0094451A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Проведение возможно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Блок-схема: документ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4" y="8790"/>
                                <a:ext cx="3439" cy="818"/>
                              </a:xfrm>
                              <a:prstGeom prst="flowChartDocument">
                                <a:avLst/>
                              </a:prstGeom>
                              <a:pattFill prst="pct1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382110" w:rsidRDefault="00662FAD" w:rsidP="0094451A">
                                  <w:pPr>
                                    <w:jc w:val="center"/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82110"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Направление на медицинское освидетельствование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2" name="Поле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48" y="9653"/>
                                <a:ext cx="3345" cy="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76923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382110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М</w:t>
                                  </w:r>
                                  <w:r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едицинское</w:t>
                                  </w:r>
                                </w:p>
                                <w:p w:rsidR="00662FAD" w:rsidRPr="00382110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382110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освидетельствова</w:t>
                                  </w:r>
                                  <w:r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 xml:space="preserve">ние на </w:t>
                                  </w:r>
                                  <w:r w:rsidRPr="00382110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состояние опьянения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  <wps:wsp>
                            <wps:cNvPr id="23" name="Блок-схема: документ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4" y="10770"/>
                                <a:ext cx="3439" cy="1003"/>
                              </a:xfrm>
                              <a:prstGeom prst="flowChartDocument">
                                <a:avLst/>
                              </a:prstGeom>
                              <a:pattFill prst="pct1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82110"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Акт медицинского освидетельствования на состояние </w:t>
                                  </w:r>
                                </w:p>
                                <w:p w:rsidR="00662FAD" w:rsidRPr="00382110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82110"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опьянения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4" name="Прямая со стрелкой 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43" y="11154"/>
                                <a:ext cx="461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Поле 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052" y="9255"/>
                                <a:ext cx="3346" cy="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E36C0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382110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382110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Комиссионное установление факта появления на работе в состоянии опьянения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  <wps:wsp>
                            <wps:cNvPr id="26" name="Блок-схема: документ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362" y="10769"/>
                                <a:ext cx="3439" cy="1004"/>
                              </a:xfrm>
                              <a:prstGeom prst="flowChartDocument">
                                <a:avLst/>
                              </a:prstGeom>
                              <a:pattFill prst="pct10">
                                <a:fgClr>
                                  <a:srgbClr val="4F81BD"/>
                                </a:fgClr>
                                <a:bgClr>
                                  <a:srgbClr val="FFFFFF"/>
                                </a:bgClr>
                              </a:patt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382110" w:rsidRDefault="00662FAD" w:rsidP="0094451A">
                                  <w:pPr>
                                    <w:suppressAutoHyphens/>
                                    <w:jc w:val="center"/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382110"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Акт об установлении факта появления на работе в состоянии опьянения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7" name="Блок-схема: решение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57" y="11966"/>
                                <a:ext cx="4266" cy="222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1D14CF" w:rsidRDefault="00662FAD" w:rsidP="0094451A">
                                  <w:pPr>
                                    <w:shd w:val="clear" w:color="auto" w:fill="FFFFFF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Факт употребления алкогольных и/или наркотических средств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28" name="Прямая со стрелкой 35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5993" y="11561"/>
                                <a:ext cx="8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Поле 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69" y="13646"/>
                                <a:ext cx="3352" cy="4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E3BC"/>
                              </a:solidFill>
                              <a:ln w="25400">
                                <a:solidFill>
                                  <a:srgbClr val="4E6128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B3093C" w:rsidRDefault="00662FAD" w:rsidP="0094451A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3093C">
                                    <w:rPr>
                                      <w:sz w:val="20"/>
                                      <w:szCs w:val="20"/>
                                    </w:rPr>
                                    <w:t>Разрешение продолжить работу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Поле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25" y="13661"/>
                                <a:ext cx="3352" cy="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BD4B4"/>
                              </a:solidFill>
                              <a:ln w="25400">
                                <a:solidFill>
                                  <a:srgbClr val="97470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B32E19" w:rsidRDefault="00662FAD" w:rsidP="0094451A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Отстранение от работы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Поле 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57" y="12836"/>
                                <a:ext cx="1965" cy="3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D6E3BC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382110" w:rsidRDefault="00662FAD" w:rsidP="0094451A">
                                  <w:pPr>
                                    <w:jc w:val="center"/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382110">
                                    <w:rPr>
                                      <w:color w:val="000000"/>
                                      <w:sz w:val="22"/>
                                      <w:szCs w:val="22"/>
                                    </w:rPr>
                                    <w:t>Не установлен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Поле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59" y="12890"/>
                                <a:ext cx="1755" cy="4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BD4B4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FAD" w:rsidRPr="00862561" w:rsidRDefault="00662FAD" w:rsidP="0094451A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У</w:t>
                                  </w:r>
                                  <w:r w:rsidRPr="00862561">
                                    <w:rPr>
                                      <w:sz w:val="22"/>
                                      <w:szCs w:val="22"/>
                                    </w:rPr>
                                    <w:t>становлен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left:0;text-align:left;margin-left:-45pt;margin-top:1.2pt;width:547.1pt;height:449.55pt;z-index:251659264;mso-position-horizontal-relative:margin" coordorigin="304,5195" coordsize="11497,8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Прямая со стрелкой 36" o:spid="_x0000_s1027" type="#_x0000_t34" style="position:absolute;left:3622;top:13077;width:635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" adj="10783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8" type="#_x0000_t32" style="position:absolute;left:2637;top:13251;width:0;height:3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" strokeweight="2pt">
                  <v:stroke endarrow="block"/>
                </v:shape>
                <v:group id="Group 79" o:spid="_x0000_s1029" style="position:absolute;left:304;top:5195;width:11497;height:8991" coordorigin="304,5195" coordsize="11497,8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Прямая со стрелкой 37" o:spid="_x0000_s1030" type="#_x0000_t32" style="position:absolute;left:8540;top:13087;width:51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" strokeweight="2pt"/>
                  <v:group id="Group 78" o:spid="_x0000_s1031" style="position:absolute;left:304;top:5195;width:11497;height:8991" coordorigin="304,5195" coordsize="11497,8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32" type="#_x0000_t202" style="position:absolute;left:4257;top:5195;width:4266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" strokecolor="#c0504d" strokeweight="2pt">
                      <v:textbox inset="1mm,1mm,1mm,1mm">
                        <w:txbxContent>
                          <w:p w:rsidR="00662FAD" w:rsidRPr="001D14CF" w:rsidRDefault="00662FAD" w:rsidP="0094451A">
                            <w:pPr>
                              <w:suppressAutoHyphens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D14CF">
                              <w:rPr>
                                <w:sz w:val="22"/>
                                <w:szCs w:val="22"/>
                              </w:rPr>
                              <w:t xml:space="preserve">Обнаружение появления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работника</w:t>
                            </w:r>
                            <w:r w:rsidRPr="001D14CF">
                              <w:rPr>
                                <w:sz w:val="22"/>
                                <w:szCs w:val="22"/>
                              </w:rPr>
                              <w:t xml:space="preserve"> на рабочем месте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 подозрением на</w:t>
                            </w:r>
                            <w:r w:rsidRPr="001D14CF">
                              <w:rPr>
                                <w:sz w:val="22"/>
                                <w:szCs w:val="22"/>
                              </w:rPr>
                              <w:t xml:space="preserve"> состояни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е</w:t>
                            </w:r>
                            <w:r w:rsidRPr="001D14CF">
                              <w:rPr>
                                <w:sz w:val="22"/>
                                <w:szCs w:val="22"/>
                              </w:rPr>
                              <w:t xml:space="preserve"> опьянения 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уполномоченный представитель, другой работник</w:t>
                            </w:r>
                            <w:r w:rsidRPr="001D14CF">
                              <w:rPr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  <v:shape id="Прямая со стрелкой 7" o:spid="_x0000_s1033" type="#_x0000_t32" style="position:absolute;left:6198;top:6530;width:381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" strokeweight="2pt">
                      <v:stroke endarrow="block"/>
                    </v:shape>
                    <v:shape id="AutoShape 13" o:spid="_x0000_s1034" type="#_x0000_t34" style="position:absolute;left:9307;top:8874;width:761;height:2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" adj="10786" strokeweight="2pt">
                      <v:stroke endarrow="block"/>
                    </v:shape>
                    <v:shape id="Прямая со стрелкой 12" o:spid="_x0000_s1035" type="#_x0000_t32" style="position:absolute;left:3072;top:7530;width: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" strokeweight="2pt"/>
                    <v:shape id="Прямая со стрелкой 13" o:spid="_x0000_s1036" type="#_x0000_t32" style="position:absolute;left:9687;top:7530;width:0;height:3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" strokeweight="2pt">
                      <v:stroke endarrow="block"/>
                    </v:shape>
                    <v:shape id="Прямая со стрелкой 14" o:spid="_x0000_s1037" type="#_x0000_t32" style="position:absolute;left:3072;top:7530;width:0;height:3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" strokeweight="2pt">
                      <v:stroke endarrow="block"/>
                    </v:shape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Блок-схема: решение 6" o:spid="_x0000_s1038" type="#_x0000_t110" style="position:absolute;left:3827;top:6724;width:5131;height:1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" strokecolor="#548dd4" strokeweight="2pt">
                      <v:textbox inset="0,0,0,0">
                        <w:txbxContent>
                          <w:p w:rsidR="00662FAD" w:rsidRPr="001D14CF" w:rsidRDefault="00662FAD" w:rsidP="0094451A">
                            <w:pPr>
                              <w:shd w:val="clear" w:color="auto" w:fill="FFFFFF"/>
                              <w:suppressAutoHyphens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Медицинское</w:t>
                            </w:r>
                            <w:r w:rsidRPr="00A02AB5">
                              <w:rPr>
                                <w:sz w:val="22"/>
                                <w:szCs w:val="22"/>
                              </w:rPr>
                              <w:t xml:space="preserve"> освидетельствование на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состояние опьянения</w:t>
                            </w:r>
                          </w:p>
                        </w:txbxContent>
                      </v:textbox>
                    </v:shape>
                    <v:shape id="Прямая со стрелкой 3" o:spid="_x0000_s1039" type="#_x0000_t32" style="position:absolute;left:8958;top:7530;width:7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" strokeweight="2pt"/>
                    <v:shape id="Поле 16" o:spid="_x0000_s1040" type="#_x0000_t202" style="position:absolute;left:8067;top:7925;width:3346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" filled="f" strokecolor="#e36c0a" strokeweight="2pt">
                      <v:textbox>
                        <w:txbxContent>
                          <w:p w:rsidR="00662FAD" w:rsidRPr="00DA2FDA" w:rsidRDefault="00662FAD" w:rsidP="0094451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A2FDA">
                              <w:rPr>
                                <w:sz w:val="20"/>
                                <w:szCs w:val="20"/>
                              </w:rPr>
                              <w:t>Проведение невозможно/отказ</w:t>
                            </w:r>
                          </w:p>
                        </w:txbxContent>
                      </v:textbox>
                    </v:shape>
                    <v:shape id="Поле 17" o:spid="_x0000_s1041" type="#_x0000_t202" style="position:absolute;left:1241;top:7925;width:3352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" filled="f" strokecolor="#76923c" strokeweight="2pt">
                      <v:textbox>
                        <w:txbxContent>
                          <w:p w:rsidR="00662FAD" w:rsidRPr="00B32E19" w:rsidRDefault="00662FAD" w:rsidP="0094451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Проведение возможно</w:t>
                            </w:r>
                          </w:p>
                        </w:txbxContent>
                      </v:textbox>
                    </v:shape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Блок-схема: документ 19" o:spid="_x0000_s1042" type="#_x0000_t114" style="position:absolute;left:304;top:8790;width:3439;height: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" fillcolor="#4f81bd" strokeweight=".5pt">
                      <v:fill r:id="rId13" o:title="" type="pattern"/>
                      <v:textbox>
                        <w:txbxContent>
                          <w:p w:rsidR="00662FAD" w:rsidRPr="00382110" w:rsidRDefault="00662FAD" w:rsidP="0094451A">
                            <w:pPr>
                              <w:jc w:val="center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82110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Направление на медицинское освидетельствование</w:t>
                            </w:r>
                          </w:p>
                        </w:txbxContent>
                      </v:textbox>
                    </v:shape>
                    <v:shape id="Поле 23" o:spid="_x0000_s1043" type="#_x0000_t202" style="position:absolute;left:1348;top:9653;width:3345;height: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" strokecolor="#76923c" strokeweight="2pt">
                      <v:textbox inset="1mm,1mm,1mm,1mm">
                        <w:txbxContent>
                          <w:p w:rsidR="00662FAD" w:rsidRDefault="00662FAD" w:rsidP="0094451A">
                            <w:pPr>
                              <w:suppressAutoHyphens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82110">
                              <w:rPr>
                                <w:color w:val="000000"/>
                                <w:sz w:val="22"/>
                                <w:szCs w:val="22"/>
                              </w:rPr>
                              <w:t>М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едицинское</w:t>
                            </w:r>
                          </w:p>
                          <w:p w:rsidR="00662FAD" w:rsidRPr="00382110" w:rsidRDefault="00662FAD" w:rsidP="0094451A">
                            <w:pPr>
                              <w:suppressAutoHyphens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82110">
                              <w:rPr>
                                <w:color w:val="000000"/>
                                <w:sz w:val="22"/>
                                <w:szCs w:val="22"/>
                              </w:rPr>
                              <w:t>освидетельствова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ние на </w:t>
                            </w:r>
                            <w:r w:rsidRPr="00382110">
                              <w:rPr>
                                <w:color w:val="000000"/>
                                <w:sz w:val="22"/>
                                <w:szCs w:val="22"/>
                              </w:rPr>
                              <w:t>состояние опьянения</w:t>
                            </w:r>
                          </w:p>
                        </w:txbxContent>
                      </v:textbox>
                    </v:shape>
                    <v:shape id="Блок-схема: документ 25" o:spid="_x0000_s1044" type="#_x0000_t114" style="position:absolute;left:304;top:10770;width:3439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" fillcolor="#4f81bd" strokeweight=".5pt">
                      <v:fill r:id="rId13" o:title="" type="pattern"/>
                      <v:textbox>
                        <w:txbxContent>
                          <w:p w:rsidR="00662FAD" w:rsidRDefault="00662FAD" w:rsidP="0094451A">
                            <w:pPr>
                              <w:suppressAutoHyphens/>
                              <w:jc w:val="center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82110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Акт медицинского освидетельствования на состояние </w:t>
                            </w:r>
                          </w:p>
                          <w:p w:rsidR="00662FAD" w:rsidRPr="00382110" w:rsidRDefault="00662FAD" w:rsidP="0094451A">
                            <w:pPr>
                              <w:suppressAutoHyphens/>
                              <w:jc w:val="center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82110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опьянения</w:t>
                            </w:r>
                          </w:p>
                        </w:txbxContent>
                      </v:textbox>
                    </v:shape>
                    <v:shape id="Прямая со стрелкой 27" o:spid="_x0000_s1045" type="#_x0000_t32" style="position:absolute;left:3743;top:11154;width:46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" strokeweight="2pt"/>
                    <v:shape id="Поле 4" o:spid="_x0000_s1046" type="#_x0000_t202" style="position:absolute;left:8052;top:9255;width:3346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" strokecolor="#e36c0a" strokeweight="2pt">
                      <v:textbox inset="1mm,1mm,1mm,1mm">
                        <w:txbxContent>
                          <w:p w:rsidR="00662FAD" w:rsidRPr="00382110" w:rsidRDefault="00662FAD" w:rsidP="0094451A">
                            <w:pPr>
                              <w:suppressAutoHyphens/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82110">
                              <w:rPr>
                                <w:color w:val="000000"/>
                                <w:sz w:val="22"/>
                                <w:szCs w:val="22"/>
                              </w:rPr>
                              <w:t>Комиссионное установление факта появления на работе в состоянии опьянения</w:t>
                            </w:r>
                          </w:p>
                        </w:txbxContent>
                      </v:textbox>
                    </v:shape>
                    <v:shape id="Блок-схема: документ 24" o:spid="_x0000_s1047" type="#_x0000_t114" style="position:absolute;left:8362;top:10769;width:3439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" fillcolor="#4f81bd" strokeweight=".5pt">
                      <v:fill r:id="rId13" o:title="" type="pattern"/>
                      <v:textbox>
                        <w:txbxContent>
                          <w:p w:rsidR="00662FAD" w:rsidRPr="00382110" w:rsidRDefault="00662FAD" w:rsidP="0094451A">
                            <w:pPr>
                              <w:suppressAutoHyphens/>
                              <w:jc w:val="center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82110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Акт об установлении факта появления на работе в состоянии опьянения</w:t>
                            </w:r>
                          </w:p>
                        </w:txbxContent>
                      </v:textbox>
                    </v:shape>
                    <v:shape id="Блок-схема: решение 30" o:spid="_x0000_s1048" type="#_x0000_t110" style="position:absolute;left:4257;top:11966;width:4266;height:22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" strokecolor="#5f497a" strokeweight="2pt">
                      <v:textbox inset="0,0,0,0">
                        <w:txbxContent>
                          <w:p w:rsidR="00662FAD" w:rsidRPr="001D14CF" w:rsidRDefault="00662FAD" w:rsidP="0094451A">
                            <w:pPr>
                              <w:shd w:val="clear" w:color="auto" w:fill="FFFFFF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Факт употребления алкогольных и/или наркотических средств</w:t>
                            </w:r>
                          </w:p>
                        </w:txbxContent>
                      </v:textbox>
                    </v:shape>
                    <v:shape id="Прямая со стрелкой 35" o:spid="_x0000_s1049" type="#_x0000_t32" style="position:absolute;left:5993;top:11561;width:810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" strokeweight="2pt">
                      <v:stroke endarrow="block"/>
                    </v:shape>
                    <v:shape id="Поле 41" o:spid="_x0000_s1050" type="#_x0000_t202" style="position:absolute;left:969;top:13646;width:3352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" fillcolor="#d6e3bc" strokecolor="#4e6128" strokeweight="2pt">
                      <v:textbox>
                        <w:txbxContent>
                          <w:p w:rsidR="00662FAD" w:rsidRPr="00B3093C" w:rsidRDefault="00662FAD" w:rsidP="0094451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3093C">
                              <w:rPr>
                                <w:sz w:val="20"/>
                                <w:szCs w:val="20"/>
                              </w:rPr>
                              <w:t>Разрешение продолжить работу</w:t>
                            </w:r>
                          </w:p>
                        </w:txbxContent>
                      </v:textbox>
                    </v:shape>
                    <v:shape id="Поле 42" o:spid="_x0000_s1051" type="#_x0000_t202" style="position:absolute;left:7725;top:13661;width:3352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" fillcolor="#fbd4b4" strokecolor="#974706" strokeweight="2pt">
                      <v:textbox>
                        <w:txbxContent>
                          <w:p w:rsidR="00662FAD" w:rsidRPr="00B32E19" w:rsidRDefault="00662FAD" w:rsidP="0094451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Отстранение от работы</w:t>
                            </w:r>
                          </w:p>
                        </w:txbxContent>
                      </v:textbox>
                    </v:shape>
                    <v:shape id="Поле 22" o:spid="_x0000_s1052" type="#_x0000_t202" style="position:absolute;left:1657;top:12836;width:1965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" fillcolor="#d6e3bc" strokeweight=".5pt">
                      <v:textbox>
                        <w:txbxContent>
                          <w:p w:rsidR="00662FAD" w:rsidRPr="00382110" w:rsidRDefault="00662FAD" w:rsidP="0094451A">
                            <w:pPr>
                              <w:jc w:val="center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382110">
                              <w:rPr>
                                <w:color w:val="000000"/>
                                <w:sz w:val="22"/>
                                <w:szCs w:val="22"/>
                              </w:rPr>
                              <w:t>Не установлен</w:t>
                            </w:r>
                          </w:p>
                        </w:txbxContent>
                      </v:textbox>
                    </v:shape>
                    <v:shape id="Поле 11" o:spid="_x0000_s1053" type="#_x0000_t202" style="position:absolute;left:9059;top:12890;width:1755;height: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" fillcolor="#fbd4b4" strokeweight=".5pt">
                      <v:textbox>
                        <w:txbxContent>
                          <w:p w:rsidR="00662FAD" w:rsidRPr="00862561" w:rsidRDefault="00662FAD" w:rsidP="0094451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</w:t>
                            </w:r>
                            <w:r w:rsidRPr="00862561">
                              <w:rPr>
                                <w:sz w:val="22"/>
                                <w:szCs w:val="22"/>
                              </w:rPr>
                              <w:t>становлен</w:t>
                            </w:r>
                          </w:p>
                        </w:txbxContent>
                      </v:textbox>
                    </v:shape>
                  </v:group>
                </v:group>
                <w10:wrap anchorx="margin"/>
              </v:group>
            </w:pict>
          </mc:Fallback>
        </mc:AlternateContent>
      </w:r>
    </w:p>
    <w:p w:rsidR="00D535E7" w:rsidRPr="00F23070" w:rsidRDefault="00DF586B" w:rsidP="0074757B">
      <w:pPr>
        <w:jc w:val="both"/>
        <w:rPr>
          <w:b/>
          <w:cap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5389880</wp:posOffset>
                </wp:positionH>
                <wp:positionV relativeFrom="paragraph">
                  <wp:posOffset>5001895</wp:posOffset>
                </wp:positionV>
                <wp:extent cx="0" cy="215900"/>
                <wp:effectExtent l="60960" t="19050" r="62865" b="22225"/>
                <wp:wrapNone/>
                <wp:docPr id="4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766C5" id="Прямая со стрелкой 38" o:spid="_x0000_s1026" type="#_x0000_t32" style="position:absolute;margin-left:424.4pt;margin-top:393.85pt;width:0;height: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" strokeweight="2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1172845</wp:posOffset>
                </wp:positionH>
                <wp:positionV relativeFrom="paragraph">
                  <wp:posOffset>2315210</wp:posOffset>
                </wp:positionV>
                <wp:extent cx="755650" cy="0"/>
                <wp:effectExtent l="60325" t="21590" r="63500" b="22860"/>
                <wp:wrapNone/>
                <wp:docPr id="3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755650" cy="0"/>
                        </a:xfrm>
                        <a:prstGeom prst="bentConnector3">
                          <a:avLst>
                            <a:gd name="adj1" fmla="val 49935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00480" id="Прямая со стрелкой 8" o:spid="_x0000_s1026" type="#_x0000_t34" style="position:absolute;margin-left:92.35pt;margin-top:182.3pt;width:59.5pt;height:0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" adj="10786" strokeweight="2pt">
                <v:stroke endarrow="block"/>
              </v:shape>
            </w:pict>
          </mc:Fallback>
        </mc:AlternateContent>
      </w:r>
    </w:p>
    <w:p w:rsidR="00D535E7" w:rsidRDefault="00D535E7" w:rsidP="002B45E4">
      <w:pPr>
        <w:suppressAutoHyphens/>
        <w:ind w:left="5103"/>
        <w:jc w:val="both"/>
        <w:rPr>
          <w:caps/>
          <w:sz w:val="22"/>
          <w:szCs w:val="22"/>
        </w:rPr>
        <w:sectPr w:rsidR="00D535E7" w:rsidSect="00DB6A7B">
          <w:pgSz w:w="11906" w:h="16838"/>
          <w:pgMar w:top="1134" w:right="1134" w:bottom="1134" w:left="1418" w:header="709" w:footer="709" w:gutter="0"/>
          <w:pgNumType w:start="14"/>
          <w:cols w:space="708"/>
          <w:docGrid w:linePitch="360"/>
        </w:sectPr>
      </w:pPr>
    </w:p>
    <w:p w:rsidR="00D535E7" w:rsidRPr="00F23070" w:rsidRDefault="00D535E7" w:rsidP="002B45E4">
      <w:pPr>
        <w:suppressAutoHyphens/>
        <w:ind w:left="5103"/>
        <w:jc w:val="both"/>
        <w:rPr>
          <w:sz w:val="20"/>
          <w:szCs w:val="20"/>
        </w:rPr>
      </w:pPr>
      <w:bookmarkStart w:id="234" w:name="Прил2"/>
      <w:bookmarkEnd w:id="234"/>
      <w:r w:rsidRPr="00F23070">
        <w:rPr>
          <w:sz w:val="20"/>
          <w:szCs w:val="20"/>
        </w:rPr>
        <w:lastRenderedPageBreak/>
        <w:t>Приложение № 2</w:t>
      </w:r>
      <w:r w:rsidR="00B70B3E" w:rsidRPr="00B70B3E">
        <w:rPr>
          <w:sz w:val="20"/>
          <w:szCs w:val="20"/>
        </w:rPr>
        <w:t xml:space="preserve"> </w:t>
      </w:r>
      <w:r w:rsidR="00B70B3E">
        <w:rPr>
          <w:sz w:val="20"/>
          <w:szCs w:val="20"/>
        </w:rPr>
        <w:t>к Стандарту Общества</w:t>
      </w:r>
      <w:r w:rsidR="00B70B3E" w:rsidRPr="00F23070">
        <w:rPr>
          <w:sz w:val="20"/>
          <w:szCs w:val="20"/>
        </w:rPr>
        <w:t xml:space="preserve"> «</w:t>
      </w:r>
      <w:r w:rsidR="00B70B3E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B70B3E" w:rsidRPr="00F23070">
        <w:rPr>
          <w:sz w:val="20"/>
          <w:szCs w:val="20"/>
        </w:rPr>
        <w:t>», утвержденному</w:t>
      </w:r>
      <w:r w:rsidR="00B70B3E">
        <w:rPr>
          <w:sz w:val="20"/>
          <w:szCs w:val="20"/>
        </w:rPr>
        <w:t xml:space="preserve"> приказом ООО «БНГРЭ» №____ </w:t>
      </w:r>
      <w:r w:rsidR="00B70B3E" w:rsidRPr="00F23070">
        <w:rPr>
          <w:sz w:val="20"/>
          <w:szCs w:val="20"/>
        </w:rPr>
        <w:t>от</w:t>
      </w:r>
      <w:r w:rsidR="00B70B3E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B70B3E">
        <w:rPr>
          <w:sz w:val="20"/>
          <w:szCs w:val="20"/>
        </w:rPr>
        <w:t>г.</w:t>
      </w:r>
    </w:p>
    <w:p w:rsidR="00D535E7" w:rsidRPr="00F23070" w:rsidRDefault="00D535E7" w:rsidP="00F23070">
      <w:pPr>
        <w:pStyle w:val="16"/>
        <w:jc w:val="center"/>
      </w:pPr>
      <w:r w:rsidRPr="00F23070">
        <w:t>_____________________________________________________________________________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F23070">
        <w:rPr>
          <w:sz w:val="18"/>
          <w:szCs w:val="18"/>
        </w:rPr>
        <w:t>(Название организации (структурного подразделения)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F23070">
        <w:rPr>
          <w:bCs/>
          <w:sz w:val="22"/>
          <w:szCs w:val="22"/>
        </w:rPr>
        <w:t>_____________________________________________________________________________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F23070">
        <w:rPr>
          <w:sz w:val="18"/>
          <w:szCs w:val="18"/>
        </w:rPr>
        <w:t>(Адрес  организации/ местонахождение)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23070">
        <w:rPr>
          <w:b/>
          <w:sz w:val="22"/>
          <w:szCs w:val="22"/>
        </w:rPr>
        <w:t>АКТ</w:t>
      </w:r>
    </w:p>
    <w:p w:rsidR="00D535E7" w:rsidRPr="00F23070" w:rsidRDefault="00D535E7" w:rsidP="00382110">
      <w:pPr>
        <w:tabs>
          <w:tab w:val="right" w:pos="949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«_</w:t>
      </w:r>
      <w:r>
        <w:rPr>
          <w:sz w:val="22"/>
          <w:szCs w:val="22"/>
        </w:rPr>
        <w:t>_</w:t>
      </w:r>
      <w:r w:rsidRPr="00F23070">
        <w:rPr>
          <w:sz w:val="22"/>
          <w:szCs w:val="22"/>
        </w:rPr>
        <w:t>__»__________20_</w:t>
      </w:r>
      <w:r>
        <w:rPr>
          <w:sz w:val="22"/>
          <w:szCs w:val="22"/>
        </w:rPr>
        <w:t>_</w:t>
      </w:r>
      <w:r w:rsidRPr="00F23070">
        <w:rPr>
          <w:sz w:val="22"/>
          <w:szCs w:val="22"/>
        </w:rPr>
        <w:t>_г.</w:t>
      </w:r>
      <w:r w:rsidRPr="00F23070">
        <w:rPr>
          <w:sz w:val="22"/>
          <w:szCs w:val="22"/>
        </w:rPr>
        <w:tab/>
        <w:t>№ _______</w:t>
      </w: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</w:t>
      </w:r>
      <w:r w:rsidRPr="00F23070">
        <w:rPr>
          <w:b/>
          <w:sz w:val="22"/>
          <w:szCs w:val="22"/>
        </w:rPr>
        <w:t>б установлении факта появления на работе в состоянии опьянения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Составлен комиссией: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Председатель:</w:t>
      </w:r>
      <w:r w:rsidRPr="00F23070">
        <w:rPr>
          <w:sz w:val="22"/>
          <w:szCs w:val="22"/>
        </w:rPr>
        <w:tab/>
        <w:t>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tabs>
          <w:tab w:val="left" w:pos="3402"/>
          <w:tab w:val="left" w:pos="751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18"/>
          <w:szCs w:val="18"/>
        </w:rPr>
        <w:tab/>
        <w:t>(Должность)</w:t>
      </w:r>
      <w:r w:rsidRPr="00F23070">
        <w:rPr>
          <w:sz w:val="18"/>
          <w:szCs w:val="18"/>
        </w:rPr>
        <w:tab/>
        <w:t>(Ф.И.О.)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Члены комиссии:</w:t>
      </w: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___________________________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</w:rPr>
        <w:t>Фельдшер здравпункта (при его наличии)</w:t>
      </w:r>
      <w:r w:rsidRPr="00F23070">
        <w:rPr>
          <w:sz w:val="18"/>
          <w:szCs w:val="18"/>
        </w:rPr>
        <w:t xml:space="preserve"> ______________________________</w:t>
      </w:r>
    </w:p>
    <w:p w:rsidR="00D535E7" w:rsidRPr="00F23070" w:rsidRDefault="00D535E7" w:rsidP="00382110">
      <w:pPr>
        <w:tabs>
          <w:tab w:val="left" w:pos="3402"/>
          <w:tab w:val="left" w:pos="751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18"/>
          <w:szCs w:val="18"/>
        </w:rPr>
        <w:tab/>
        <w:t xml:space="preserve">                                       (Ф.И.О.)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tabs>
          <w:tab w:val="left" w:pos="6663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</w:rPr>
        <w:t>«___»________20___г. в ___часов ___минут_______________________________________________</w:t>
      </w:r>
      <w:r w:rsidRPr="00F23070">
        <w:rPr>
          <w:sz w:val="18"/>
          <w:szCs w:val="18"/>
        </w:rPr>
        <w:tab/>
        <w:t>(Должность, профессия)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__________________________ появился на рабочем месте со следующими признаками опьянения: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18"/>
          <w:szCs w:val="18"/>
        </w:rPr>
        <w:tab/>
        <w:t>(Ф.И.О.)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535E7" w:rsidRPr="00F23070" w:rsidRDefault="00D535E7" w:rsidP="00382110">
      <w:pPr>
        <w:jc w:val="both"/>
      </w:pPr>
      <w:r w:rsidRPr="00F23070">
        <w:t>1.  Особенности поведения обследуемого:  возбужден, раздражен, агрессивен, эйфоричен, болтлив, замкнут, сонлив и т.п. 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_____________________________________________________________________________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4. Кожный покров:</w:t>
      </w:r>
    </w:p>
    <w:p w:rsidR="00D535E7" w:rsidRPr="00F23070" w:rsidRDefault="00D535E7" w:rsidP="00382110">
      <w:pPr>
        <w:jc w:val="both"/>
      </w:pPr>
      <w:r w:rsidRPr="00F23070">
        <w:t>а) окраска ____________________________________________________________________</w:t>
      </w:r>
    </w:p>
    <w:p w:rsidR="00D535E7" w:rsidRPr="00F23070" w:rsidRDefault="00D535E7" w:rsidP="009A1754">
      <w:pPr>
        <w:jc w:val="both"/>
      </w:pPr>
      <w:r w:rsidRPr="00F23070">
        <w:t>б) наличие повреждений, расчесов, следов инъекций, "дорожек" по ходу поверхности вен ____________________________________</w:t>
      </w:r>
      <w:r>
        <w:t>______</w:t>
      </w:r>
      <w:r w:rsidRPr="00F23070">
        <w:t>______________</w:t>
      </w:r>
      <w:r>
        <w:t>__</w:t>
      </w:r>
      <w:r w:rsidRPr="00F23070">
        <w:t>___________________</w:t>
      </w:r>
    </w:p>
    <w:p w:rsidR="00D535E7" w:rsidRPr="00F23070" w:rsidRDefault="00D535E7" w:rsidP="00382110">
      <w:pPr>
        <w:jc w:val="both"/>
      </w:pPr>
      <w:r w:rsidRPr="00F23070">
        <w:t>5. Состояние слизистых глаз и склер _____________________________________________</w:t>
      </w:r>
    </w:p>
    <w:p w:rsidR="00D535E7" w:rsidRPr="00F23070" w:rsidRDefault="00D535E7" w:rsidP="00382110">
      <w:pPr>
        <w:jc w:val="both"/>
      </w:pPr>
      <w:r w:rsidRPr="00F23070">
        <w:t>6. Зрачки: расширены, сужены, как реагируют на свет ______________________________</w:t>
      </w:r>
    </w:p>
    <w:p w:rsidR="00D535E7" w:rsidRPr="00F23070" w:rsidRDefault="00D535E7" w:rsidP="00382110">
      <w:pPr>
        <w:jc w:val="both"/>
      </w:pPr>
      <w:r w:rsidRPr="00F23070">
        <w:t>7. Частота дыхательных движений _______________________________________________</w:t>
      </w:r>
    </w:p>
    <w:p w:rsidR="00D535E7" w:rsidRPr="00F23070" w:rsidRDefault="00D535E7" w:rsidP="00382110">
      <w:pPr>
        <w:jc w:val="both"/>
      </w:pPr>
      <w:r w:rsidRPr="00F23070">
        <w:t>пульс _________________ артериальное давление___________________________________</w:t>
      </w:r>
    </w:p>
    <w:p w:rsidR="00D535E7" w:rsidRDefault="00D535E7" w:rsidP="009A1754">
      <w:pPr>
        <w:jc w:val="both"/>
      </w:pPr>
      <w:r w:rsidRPr="00F23070">
        <w:t>8. Особенности походки (шаткая, разбрасывание ног при ходьбе)</w:t>
      </w:r>
    </w:p>
    <w:p w:rsidR="00D535E7" w:rsidRPr="00F23070" w:rsidRDefault="00D535E7" w:rsidP="009A1754">
      <w:pPr>
        <w:jc w:val="both"/>
      </w:pPr>
      <w:r w:rsidRPr="00F23070">
        <w:t xml:space="preserve"> ____________________________________________________________________________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9. Точность движения (пальценосовая проба) _____________________________________</w:t>
      </w:r>
    </w:p>
    <w:p w:rsidR="00D535E7" w:rsidRPr="00F23070" w:rsidRDefault="00D535E7" w:rsidP="00382110">
      <w:pPr>
        <w:jc w:val="both"/>
      </w:pPr>
      <w:r w:rsidRPr="00F23070">
        <w:t>Дрожание пальцев рук, век 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10. Наличие запаха алкоголя или другого вещества изо рта __________________________</w:t>
      </w:r>
    </w:p>
    <w:p w:rsidR="00D535E7" w:rsidRPr="00F23070" w:rsidRDefault="00D535E7" w:rsidP="00382110">
      <w:pPr>
        <w:jc w:val="both"/>
      </w:pPr>
      <w:r w:rsidRPr="00F23070">
        <w:t>11. Данные лабораторного исследования:</w:t>
      </w:r>
    </w:p>
    <w:p w:rsidR="00D535E7" w:rsidRPr="00F23070" w:rsidRDefault="00D535E7" w:rsidP="00382110">
      <w:pPr>
        <w:jc w:val="both"/>
      </w:pPr>
      <w:r w:rsidRPr="00F23070">
        <w:t>а) на алкоголь:</w:t>
      </w:r>
    </w:p>
    <w:p w:rsidR="00D535E7" w:rsidRPr="00F23070" w:rsidRDefault="00D535E7" w:rsidP="00382110">
      <w:pPr>
        <w:jc w:val="both"/>
      </w:pPr>
      <w:r w:rsidRPr="00F23070">
        <w:t xml:space="preserve">    - выдыхаемый воздух (алкометр) ______________________________________________</w:t>
      </w:r>
    </w:p>
    <w:p w:rsidR="00D535E7" w:rsidRPr="00F23070" w:rsidRDefault="00D535E7" w:rsidP="00382110">
      <w:pPr>
        <w:jc w:val="both"/>
      </w:pPr>
      <w:r w:rsidRPr="00F23070">
        <w:t xml:space="preserve">    - экспресс-тест мочи 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б) на наркотические средства:</w:t>
      </w:r>
    </w:p>
    <w:p w:rsidR="00D535E7" w:rsidRPr="00F23070" w:rsidRDefault="00D535E7" w:rsidP="00382110">
      <w:pPr>
        <w:jc w:val="both"/>
      </w:pPr>
      <w:r w:rsidRPr="00F23070">
        <w:t xml:space="preserve">    - экспресс-тесты мочи 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12. Заключение _______________________________________________________________</w:t>
      </w:r>
    </w:p>
    <w:p w:rsidR="00D535E7" w:rsidRPr="00F23070" w:rsidRDefault="00D535E7" w:rsidP="00382110">
      <w:pPr>
        <w:jc w:val="both"/>
      </w:pPr>
      <w:r w:rsidRPr="00F23070">
        <w:t>_____________________________________________________________________________</w:t>
      </w:r>
    </w:p>
    <w:p w:rsidR="00D535E7" w:rsidRPr="00F23070" w:rsidRDefault="00D535E7" w:rsidP="00382110">
      <w:pPr>
        <w:tabs>
          <w:tab w:val="left" w:pos="851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Очевидцы:</w:t>
      </w: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__________________________.</w:t>
      </w:r>
    </w:p>
    <w:p w:rsidR="00D535E7" w:rsidRPr="00F23070" w:rsidRDefault="00D535E7" w:rsidP="00382110">
      <w:pPr>
        <w:tabs>
          <w:tab w:val="left" w:pos="212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  <w:t>____________________________________</w:t>
      </w:r>
      <w:r w:rsidRPr="00F23070">
        <w:rPr>
          <w:sz w:val="22"/>
          <w:szCs w:val="22"/>
        </w:rPr>
        <w:tab/>
        <w:t>__________________________.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D535E7" w:rsidRPr="00F23070" w:rsidRDefault="00D535E7" w:rsidP="00382110">
      <w:pPr>
        <w:tabs>
          <w:tab w:val="left" w:pos="3969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2"/>
          <w:u w:val="single"/>
        </w:rPr>
        <w:t>Письменные объяснения даны / От дачи письменных объяснений отказался</w:t>
      </w:r>
      <w:r w:rsidRPr="00F23070">
        <w:rPr>
          <w:sz w:val="22"/>
          <w:szCs w:val="22"/>
        </w:rPr>
        <w:br/>
      </w:r>
      <w:r w:rsidRPr="00F23070">
        <w:rPr>
          <w:sz w:val="18"/>
          <w:szCs w:val="18"/>
        </w:rPr>
        <w:tab/>
        <w:t>(ненужное зачеркнуть)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Учитывая вышеизложенные обстоятельства, комиссия считает, что __________________________:</w:t>
      </w:r>
    </w:p>
    <w:p w:rsidR="00D535E7" w:rsidRPr="00F23070" w:rsidRDefault="00D535E7" w:rsidP="00382110">
      <w:pPr>
        <w:tabs>
          <w:tab w:val="left" w:pos="7513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ab/>
      </w:r>
      <w:r w:rsidRPr="00F23070">
        <w:rPr>
          <w:sz w:val="18"/>
          <w:szCs w:val="18"/>
        </w:rPr>
        <w:t>(Ф.И.О.)</w:t>
      </w:r>
    </w:p>
    <w:p w:rsidR="00D535E7" w:rsidRPr="00F23070" w:rsidRDefault="00D535E7" w:rsidP="0038211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F23070">
        <w:rPr>
          <w:sz w:val="32"/>
          <w:szCs w:val="32"/>
        </w:rPr>
        <w:t xml:space="preserve">□       </w:t>
      </w:r>
      <w:r w:rsidRPr="00F23070">
        <w:rPr>
          <w:sz w:val="22"/>
          <w:szCs w:val="22"/>
        </w:rPr>
        <w:t>находится на работе в состоянии опьянения и подлежит отстранению от работы согласно</w:t>
      </w:r>
      <w:r w:rsidR="009B1DD5">
        <w:rPr>
          <w:sz w:val="22"/>
          <w:szCs w:val="22"/>
        </w:rPr>
        <w:t xml:space="preserve"> </w:t>
      </w:r>
      <w:hyperlink r:id="rId14" w:history="1">
        <w:r w:rsidRPr="00F23070">
          <w:rPr>
            <w:sz w:val="22"/>
            <w:szCs w:val="22"/>
          </w:rPr>
          <w:t>ст. 76</w:t>
        </w:r>
      </w:hyperlink>
      <w:r w:rsidRPr="00F23070">
        <w:rPr>
          <w:sz w:val="22"/>
          <w:szCs w:val="22"/>
        </w:rPr>
        <w:t xml:space="preserve"> Трудового коде</w:t>
      </w:r>
      <w:r>
        <w:rPr>
          <w:sz w:val="22"/>
          <w:szCs w:val="22"/>
        </w:rPr>
        <w:t>кса РФ до «___»_________20___г.</w:t>
      </w:r>
    </w:p>
    <w:p w:rsidR="00D535E7" w:rsidRPr="00F23070" w:rsidRDefault="00D535E7" w:rsidP="0038211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F23070">
        <w:rPr>
          <w:sz w:val="32"/>
          <w:szCs w:val="32"/>
        </w:rPr>
        <w:t xml:space="preserve">□       </w:t>
      </w:r>
      <w:r w:rsidRPr="00F23070">
        <w:rPr>
          <w:sz w:val="22"/>
          <w:szCs w:val="22"/>
        </w:rPr>
        <w:t xml:space="preserve">не подлежит отстранению от работы ввиду того, что </w:t>
      </w:r>
      <w:r>
        <w:rPr>
          <w:sz w:val="22"/>
          <w:szCs w:val="22"/>
        </w:rPr>
        <w:t>состояние опьянения не выявлено</w:t>
      </w:r>
    </w:p>
    <w:p w:rsidR="00D535E7" w:rsidRPr="00F23070" w:rsidRDefault="00D535E7" w:rsidP="0038211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F23070">
        <w:rPr>
          <w:sz w:val="32"/>
          <w:szCs w:val="32"/>
        </w:rPr>
        <w:t xml:space="preserve">□      </w:t>
      </w:r>
      <w:r w:rsidRPr="00F23070">
        <w:rPr>
          <w:sz w:val="22"/>
          <w:szCs w:val="22"/>
        </w:rPr>
        <w:t>подлежит м</w:t>
      </w:r>
      <w:r>
        <w:rPr>
          <w:sz w:val="22"/>
          <w:szCs w:val="22"/>
        </w:rPr>
        <w:t>едицинскому освидетельствованию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D535E7" w:rsidRPr="00F23070" w:rsidRDefault="00D535E7" w:rsidP="00382110">
      <w:pPr>
        <w:tabs>
          <w:tab w:val="left" w:pos="3969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23070">
        <w:rPr>
          <w:sz w:val="22"/>
          <w:szCs w:val="20"/>
          <w:u w:val="single"/>
        </w:rPr>
        <w:t>Направлен на медицинское освидетельствование/От медицинского освидетельствования отказался</w:t>
      </w:r>
      <w:r w:rsidRPr="00F23070">
        <w:rPr>
          <w:szCs w:val="20"/>
          <w:u w:val="single"/>
        </w:rPr>
        <w:br/>
      </w:r>
      <w:r w:rsidRPr="00F23070">
        <w:rPr>
          <w:sz w:val="18"/>
          <w:szCs w:val="18"/>
        </w:rPr>
        <w:tab/>
        <w:t>(ненужное зачеркнуть)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0"/>
          <w:szCs w:val="22"/>
        </w:rPr>
      </w:pPr>
      <w:r w:rsidRPr="00F23070">
        <w:rPr>
          <w:sz w:val="20"/>
          <w:szCs w:val="22"/>
        </w:rPr>
        <w:t>Приложение</w:t>
      </w:r>
      <w:r w:rsidRPr="00F23070">
        <w:rPr>
          <w:b/>
          <w:bCs/>
          <w:sz w:val="20"/>
          <w:szCs w:val="22"/>
        </w:rPr>
        <w:t>:</w:t>
      </w: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1. Объяснительная</w:t>
      </w:r>
      <w:r w:rsidRPr="00F23070">
        <w:rPr>
          <w:sz w:val="22"/>
          <w:szCs w:val="22"/>
        </w:rPr>
        <w:tab/>
        <w:t>__________________________________ от «___»_________20___г. №_____.</w:t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Председатель:</w:t>
      </w:r>
      <w:r w:rsidRPr="00F23070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23070">
        <w:rPr>
          <w:rFonts w:ascii="Times New Roman" w:hAnsi="Times New Roman" w:cs="Times New Roman"/>
          <w:iCs/>
          <w:sz w:val="22"/>
          <w:szCs w:val="22"/>
        </w:rPr>
        <w:t>________________________________________________ /________________/</w:t>
      </w:r>
    </w:p>
    <w:p w:rsidR="00D535E7" w:rsidRPr="00F23070" w:rsidRDefault="00D535E7" w:rsidP="009A1754">
      <w:pPr>
        <w:pStyle w:val="ConsPlusNonformat"/>
        <w:widowControl/>
        <w:tabs>
          <w:tab w:val="left" w:pos="2127"/>
        </w:tabs>
        <w:spacing w:before="120"/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Члены комиссии:</w:t>
      </w:r>
      <w:r w:rsidRPr="00F23070">
        <w:rPr>
          <w:rFonts w:ascii="Times New Roman" w:hAnsi="Times New Roman" w:cs="Times New Roman"/>
          <w:sz w:val="22"/>
          <w:szCs w:val="22"/>
        </w:rPr>
        <w:tab/>
        <w:t>________________________________________________ /________________/</w:t>
      </w:r>
    </w:p>
    <w:p w:rsidR="00D535E7" w:rsidRPr="00F23070" w:rsidRDefault="00D535E7" w:rsidP="009A1754">
      <w:pPr>
        <w:pStyle w:val="ConsPlusNonformat"/>
        <w:widowControl/>
        <w:tabs>
          <w:tab w:val="left" w:pos="2127"/>
        </w:tabs>
        <w:spacing w:before="120"/>
        <w:rPr>
          <w:rFonts w:ascii="Times New Roman" w:hAnsi="Times New Roman" w:cs="Times New Roman"/>
          <w:i/>
          <w:iCs/>
          <w:sz w:val="22"/>
          <w:szCs w:val="22"/>
        </w:rPr>
      </w:pPr>
      <w:r w:rsidRPr="00F23070">
        <w:rPr>
          <w:rFonts w:ascii="Times New Roman" w:hAnsi="Times New Roman" w:cs="Times New Roman"/>
          <w:i/>
          <w:iCs/>
          <w:sz w:val="22"/>
          <w:szCs w:val="22"/>
        </w:rPr>
        <w:tab/>
        <w:t>________________________________________________ /________________/</w:t>
      </w:r>
    </w:p>
    <w:p w:rsidR="00D535E7" w:rsidRPr="00F23070" w:rsidRDefault="00D535E7" w:rsidP="009A1754">
      <w:pPr>
        <w:pStyle w:val="ConsPlusNonformat"/>
        <w:widowControl/>
        <w:tabs>
          <w:tab w:val="left" w:pos="2127"/>
        </w:tabs>
        <w:spacing w:before="120"/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ab/>
        <w:t>________________________________________________ /________________/</w:t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ab/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Фельдшер здравпункта (при его наличии) _______________________________ /________________/</w:t>
      </w: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22"/>
          <w:szCs w:val="22"/>
        </w:rPr>
      </w:pPr>
    </w:p>
    <w:p w:rsidR="00D535E7" w:rsidRPr="00F23070" w:rsidRDefault="00D535E7" w:rsidP="00382110">
      <w:pPr>
        <w:pStyle w:val="ConsPlusNonformat"/>
        <w:widowControl/>
        <w:tabs>
          <w:tab w:val="left" w:pos="2127"/>
        </w:tabs>
        <w:rPr>
          <w:rFonts w:ascii="Times New Roman" w:hAnsi="Times New Roman" w:cs="Times New Roman"/>
          <w:sz w:val="18"/>
          <w:szCs w:val="18"/>
        </w:rPr>
      </w:pPr>
    </w:p>
    <w:p w:rsidR="00347F83" w:rsidRPr="00347F83" w:rsidRDefault="00D535E7" w:rsidP="00382110">
      <w:pPr>
        <w:pStyle w:val="ConsPlusNonformat"/>
        <w:tabs>
          <w:tab w:val="right" w:pos="2127"/>
          <w:tab w:val="left" w:pos="6663"/>
        </w:tabs>
        <w:rPr>
          <w:rFonts w:ascii="Times New Roman" w:hAnsi="Times New Roman" w:cs="Times New Roman"/>
          <w:sz w:val="22"/>
          <w:szCs w:val="22"/>
        </w:rPr>
      </w:pPr>
      <w:r w:rsidRPr="00F23070">
        <w:rPr>
          <w:rFonts w:ascii="Times New Roman" w:hAnsi="Times New Roman" w:cs="Times New Roman"/>
          <w:sz w:val="22"/>
          <w:szCs w:val="22"/>
        </w:rPr>
        <w:t>С актом ознакомлен</w:t>
      </w:r>
      <w:r w:rsidRPr="00F23070">
        <w:rPr>
          <w:rFonts w:ascii="Times New Roman" w:hAnsi="Times New Roman" w:cs="Times New Roman"/>
          <w:sz w:val="22"/>
          <w:szCs w:val="22"/>
        </w:rPr>
        <w:tab/>
        <w:t>______________________________</w:t>
      </w:r>
      <w:r w:rsidRPr="00F23070">
        <w:rPr>
          <w:rFonts w:ascii="Times New Roman" w:hAnsi="Times New Roman" w:cs="Times New Roman"/>
          <w:sz w:val="22"/>
          <w:szCs w:val="22"/>
        </w:rPr>
        <w:tab/>
        <w:t>Дата: «___»________20___г.</w:t>
      </w:r>
    </w:p>
    <w:p w:rsidR="00D535E7" w:rsidRDefault="00D535E7" w:rsidP="00382110">
      <w:pPr>
        <w:pStyle w:val="16"/>
        <w:rPr>
          <w:rFonts w:ascii="Times New Roman" w:cs="Times New Roman"/>
          <w:sz w:val="16"/>
          <w:szCs w:val="18"/>
        </w:rPr>
      </w:pPr>
      <w:r w:rsidRPr="00F23070">
        <w:rPr>
          <w:rFonts w:ascii="Times New Roman" w:cs="Times New Roman"/>
          <w:sz w:val="16"/>
          <w:szCs w:val="18"/>
        </w:rPr>
        <w:t>(Ф.И.О., подпись)</w:t>
      </w:r>
    </w:p>
    <w:p w:rsidR="00347F83" w:rsidRDefault="00347F83" w:rsidP="00382110">
      <w:pPr>
        <w:pStyle w:val="16"/>
        <w:rPr>
          <w:rFonts w:ascii="Times New Roman" w:cs="Times New Roman"/>
          <w:sz w:val="16"/>
          <w:szCs w:val="18"/>
        </w:rPr>
      </w:pPr>
    </w:p>
    <w:p w:rsidR="00347F83" w:rsidRDefault="00347F83" w:rsidP="00382110">
      <w:pPr>
        <w:pStyle w:val="16"/>
        <w:rPr>
          <w:rFonts w:ascii="Times New Roman" w:cs="Times New Roman"/>
          <w:sz w:val="16"/>
          <w:szCs w:val="18"/>
        </w:rPr>
      </w:pPr>
    </w:p>
    <w:p w:rsidR="00347F83" w:rsidRDefault="00347F83" w:rsidP="00382110">
      <w:pPr>
        <w:pStyle w:val="16"/>
        <w:rPr>
          <w:rFonts w:ascii="Times New Roman" w:cs="Times New Roman"/>
          <w:sz w:val="16"/>
          <w:szCs w:val="18"/>
        </w:rPr>
      </w:pP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  <w:r w:rsidRPr="00347F83">
        <w:rPr>
          <w:rFonts w:ascii="Times New Roman" w:cs="Times New Roman"/>
          <w:sz w:val="22"/>
          <w:szCs w:val="22"/>
        </w:rPr>
        <w:t>Свидетели</w:t>
      </w: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  <w:r>
        <w:rPr>
          <w:rFonts w:ascii="Times New Roman" w:cs="Times New Roman"/>
          <w:sz w:val="22"/>
          <w:szCs w:val="22"/>
        </w:rPr>
        <w:t xml:space="preserve">                 _______________________________</w:t>
      </w: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</w:p>
    <w:p w:rsidR="00347F83" w:rsidRDefault="00347F83" w:rsidP="00382110">
      <w:pPr>
        <w:pStyle w:val="16"/>
        <w:rPr>
          <w:rFonts w:ascii="Times New Roman" w:cs="Times New Roman"/>
          <w:sz w:val="22"/>
          <w:szCs w:val="22"/>
        </w:rPr>
      </w:pPr>
      <w:r>
        <w:rPr>
          <w:rFonts w:ascii="Times New Roman" w:cs="Times New Roman"/>
          <w:sz w:val="22"/>
          <w:szCs w:val="22"/>
        </w:rPr>
        <w:t xml:space="preserve">                 _______________________________</w:t>
      </w:r>
    </w:p>
    <w:p w:rsidR="00347F83" w:rsidRDefault="00347F83" w:rsidP="00347F83">
      <w:pPr>
        <w:pStyle w:val="16"/>
        <w:rPr>
          <w:rFonts w:ascii="Times New Roman" w:cs="Times New Roman"/>
          <w:sz w:val="16"/>
          <w:szCs w:val="18"/>
        </w:rPr>
      </w:pPr>
      <w:r>
        <w:rPr>
          <w:rFonts w:ascii="Times New Roman" w:cs="Times New Roman"/>
          <w:sz w:val="22"/>
          <w:szCs w:val="22"/>
        </w:rPr>
        <w:t xml:space="preserve">                                       </w:t>
      </w:r>
      <w:r w:rsidRPr="00F23070">
        <w:rPr>
          <w:rFonts w:ascii="Times New Roman" w:cs="Times New Roman"/>
          <w:sz w:val="16"/>
          <w:szCs w:val="18"/>
        </w:rPr>
        <w:t>(Ф.И.О., подпись)</w:t>
      </w:r>
    </w:p>
    <w:p w:rsidR="00347F83" w:rsidRPr="00347F83" w:rsidRDefault="00347F83" w:rsidP="00382110">
      <w:pPr>
        <w:pStyle w:val="16"/>
        <w:rPr>
          <w:rFonts w:ascii="Times New Roman" w:cs="Times New Roman"/>
          <w:b/>
          <w:bCs/>
          <w:sz w:val="22"/>
          <w:szCs w:val="22"/>
        </w:rPr>
      </w:pPr>
    </w:p>
    <w:p w:rsidR="00D535E7" w:rsidRPr="00F23070" w:rsidRDefault="00D535E7" w:rsidP="00382110">
      <w:pPr>
        <w:pStyle w:val="16"/>
        <w:ind w:left="5940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382110">
      <w:pPr>
        <w:pStyle w:val="16"/>
        <w:ind w:left="5940"/>
        <w:rPr>
          <w:rFonts w:ascii="Times New Roman" w:cs="Times New Roman"/>
          <w:b/>
          <w:bCs/>
          <w:sz w:val="20"/>
        </w:rPr>
      </w:pPr>
    </w:p>
    <w:p w:rsidR="00D535E7" w:rsidRDefault="00D535E7" w:rsidP="00382110">
      <w:pPr>
        <w:pStyle w:val="16"/>
        <w:ind w:left="5940"/>
        <w:rPr>
          <w:rFonts w:ascii="Times New Roman" w:cs="Times New Roman"/>
          <w:b/>
          <w:bCs/>
          <w:sz w:val="20"/>
        </w:rPr>
      </w:pPr>
    </w:p>
    <w:p w:rsidR="00347F83" w:rsidRPr="00F23070" w:rsidRDefault="00347F83" w:rsidP="00347F83">
      <w:pPr>
        <w:pStyle w:val="16"/>
        <w:ind w:firstLine="5940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347F83">
      <w:pPr>
        <w:pStyle w:val="16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38211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23070">
        <w:rPr>
          <w:sz w:val="22"/>
          <w:szCs w:val="22"/>
        </w:rPr>
        <w:t>Примечание: п.п. 5-7, 9, 11 заполняются при участии в установлении факта появления на работе в</w:t>
      </w:r>
      <w:r w:rsidR="00F05379">
        <w:rPr>
          <w:sz w:val="22"/>
          <w:szCs w:val="22"/>
        </w:rPr>
        <w:t xml:space="preserve"> </w:t>
      </w:r>
      <w:r w:rsidRPr="00F23070">
        <w:rPr>
          <w:sz w:val="22"/>
          <w:szCs w:val="22"/>
        </w:rPr>
        <w:t>состоянии опьянения медицинского персонала здравпунктов.</w:t>
      </w:r>
    </w:p>
    <w:p w:rsidR="00D535E7" w:rsidRPr="00F23070" w:rsidRDefault="00D535E7" w:rsidP="00382110">
      <w:pPr>
        <w:pStyle w:val="16"/>
        <w:rPr>
          <w:rFonts w:ascii="Times New Roman" w:cs="Times New Roman"/>
          <w:b/>
          <w:bCs/>
          <w:sz w:val="20"/>
        </w:rPr>
      </w:pPr>
    </w:p>
    <w:p w:rsidR="00D535E7" w:rsidRPr="00F23070" w:rsidRDefault="00D535E7" w:rsidP="0074757B">
      <w:pPr>
        <w:jc w:val="both"/>
        <w:rPr>
          <w:b/>
          <w:caps/>
          <w:sz w:val="22"/>
          <w:szCs w:val="22"/>
        </w:rPr>
      </w:pPr>
    </w:p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5" w:name="_Toc140038334"/>
      <w:bookmarkEnd w:id="235"/>
      <w:r w:rsidRPr="00F23070">
        <w:rPr>
          <w:sz w:val="22"/>
          <w:szCs w:val="22"/>
        </w:rPr>
        <w:br w:type="page"/>
      </w:r>
      <w:r w:rsidR="00DF586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9258300</wp:posOffset>
                </wp:positionH>
                <wp:positionV relativeFrom="paragraph">
                  <wp:posOffset>-228600</wp:posOffset>
                </wp:positionV>
                <wp:extent cx="457200" cy="228600"/>
                <wp:effectExtent l="0" t="0" r="4445" b="3810"/>
                <wp:wrapNone/>
                <wp:docPr id="2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2FAD" w:rsidRDefault="00662FAD" w:rsidP="002B45E4">
                            <w:pPr>
                              <w:rPr>
                                <w:sz w:val="22"/>
                              </w:rPr>
                            </w:pPr>
                            <w:bookmarkStart w:id="236" w:name="Прил3"/>
                            <w:bookmarkEnd w:id="236"/>
                            <w:r>
                              <w:rPr>
                                <w:sz w:val="22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54" style="position:absolute;left:0;text-align:left;margin-left:729pt;margin-top:-18pt;width:36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" stroked="f">
                <v:textbox>
                  <w:txbxContent>
                    <w:p w:rsidR="00662FAD" w:rsidRDefault="00662FAD" w:rsidP="002B45E4">
                      <w:pPr>
                        <w:rPr>
                          <w:sz w:val="22"/>
                        </w:rPr>
                      </w:pPr>
                      <w:bookmarkStart w:id="237" w:name="Прил3"/>
                      <w:bookmarkEnd w:id="237"/>
                      <w:r>
                        <w:rPr>
                          <w:sz w:val="22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 w:rsidRPr="00F23070">
        <w:rPr>
          <w:sz w:val="20"/>
          <w:szCs w:val="20"/>
        </w:rPr>
        <w:t xml:space="preserve">Приложение № 3 </w:t>
      </w:r>
      <w:r w:rsidR="00F05379">
        <w:rPr>
          <w:sz w:val="20"/>
          <w:szCs w:val="20"/>
        </w:rPr>
        <w:t>к Стандарту Общества</w:t>
      </w:r>
      <w:r w:rsidR="00F05379" w:rsidRPr="00F23070">
        <w:rPr>
          <w:sz w:val="20"/>
          <w:szCs w:val="20"/>
        </w:rPr>
        <w:t xml:space="preserve"> «</w:t>
      </w:r>
      <w:r w:rsidR="00F05379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F05379" w:rsidRPr="00F23070">
        <w:rPr>
          <w:sz w:val="20"/>
          <w:szCs w:val="20"/>
        </w:rPr>
        <w:t>», утвержденному</w:t>
      </w:r>
      <w:r w:rsidR="00F05379">
        <w:rPr>
          <w:sz w:val="20"/>
          <w:szCs w:val="20"/>
        </w:rPr>
        <w:t xml:space="preserve"> приказом ООО «БНГРЭ» №____ </w:t>
      </w:r>
      <w:r w:rsidR="00F05379" w:rsidRPr="00F23070">
        <w:rPr>
          <w:sz w:val="20"/>
          <w:szCs w:val="20"/>
        </w:rPr>
        <w:t>от</w:t>
      </w:r>
      <w:r w:rsidR="00F05379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F05379">
        <w:rPr>
          <w:sz w:val="20"/>
          <w:szCs w:val="20"/>
        </w:rPr>
        <w:t>г.</w:t>
      </w:r>
    </w:p>
    <w:p w:rsidR="00D535E7" w:rsidRPr="00F23070" w:rsidRDefault="00D535E7" w:rsidP="00DD1E0D">
      <w:pPr>
        <w:pStyle w:val="2"/>
        <w:numPr>
          <w:ilvl w:val="0"/>
          <w:numId w:val="0"/>
        </w:numPr>
        <w:ind w:left="574"/>
        <w:rPr>
          <w:lang w:eastAsia="en-US"/>
        </w:rPr>
      </w:pP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Cs/>
          <w:lang w:eastAsia="en-US"/>
        </w:rPr>
      </w:pPr>
      <w:r w:rsidRPr="00F23070">
        <w:rPr>
          <w:bCs/>
          <w:lang w:eastAsia="en-US"/>
        </w:rPr>
        <w:t>ЖУРНАЛ</w:t>
      </w: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Cs/>
          <w:lang w:eastAsia="en-US"/>
        </w:rPr>
      </w:pPr>
      <w:r w:rsidRPr="00F23070">
        <w:rPr>
          <w:bCs/>
          <w:lang w:eastAsia="en-US"/>
        </w:rPr>
        <w:t>РЕГИСТРАЦИИ ОСВИДЕТЕЛЬСТВОВАНИЙ</w:t>
      </w: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bCs/>
          <w:lang w:eastAsia="en-US"/>
        </w:rPr>
      </w:pPr>
      <w:r w:rsidRPr="00F23070">
        <w:rPr>
          <w:bCs/>
          <w:lang w:eastAsia="en-US"/>
        </w:rPr>
        <w:t>НА СОСТОЯНИЕ ОПЬЯНЕНИЯ</w:t>
      </w:r>
    </w:p>
    <w:p w:rsidR="00D535E7" w:rsidRPr="00F23070" w:rsidRDefault="00D535E7" w:rsidP="002B45E4">
      <w:pPr>
        <w:autoSpaceDE w:val="0"/>
        <w:autoSpaceDN w:val="0"/>
        <w:adjustRightInd w:val="0"/>
        <w:jc w:val="center"/>
        <w:rPr>
          <w:lang w:eastAsia="en-US"/>
        </w:rPr>
      </w:pPr>
      <w:r w:rsidRPr="00F23070">
        <w:rPr>
          <w:lang w:eastAsia="en-US"/>
        </w:rPr>
        <w:t>__________________</w:t>
      </w:r>
    </w:p>
    <w:p w:rsidR="00D535E7" w:rsidRPr="00F23070" w:rsidRDefault="00D535E7" w:rsidP="002B45E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en-US"/>
        </w:rPr>
      </w:pPr>
    </w:p>
    <w:p w:rsidR="00D535E7" w:rsidRPr="00F23070" w:rsidRDefault="00D535E7" w:rsidP="002B45E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en-US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20"/>
        <w:gridCol w:w="1276"/>
        <w:gridCol w:w="1111"/>
        <w:gridCol w:w="1608"/>
        <w:gridCol w:w="944"/>
        <w:gridCol w:w="1779"/>
        <w:gridCol w:w="1152"/>
        <w:gridCol w:w="720"/>
      </w:tblGrid>
      <w:tr w:rsidR="00D535E7" w:rsidRPr="00F23070">
        <w:trPr>
          <w:cantSplit/>
          <w:trHeight w:val="15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N п/п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Дата и время освидетельствования</w:t>
            </w:r>
            <w:r w:rsidRPr="00F23070">
              <w:rPr>
                <w:sz w:val="18"/>
                <w:szCs w:val="18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Причина направления,кем направлен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Ф.И.О.,  возраст</w:t>
            </w:r>
            <w:r w:rsidRPr="00F23070">
              <w:rPr>
                <w:sz w:val="18"/>
                <w:szCs w:val="18"/>
              </w:rPr>
              <w:br/>
              <w:t>освидетельствуемого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Место работы, должность (профессия) освид</w:t>
            </w:r>
            <w:r>
              <w:rPr>
                <w:sz w:val="18"/>
                <w:szCs w:val="18"/>
              </w:rPr>
              <w:t>е</w:t>
            </w:r>
            <w:r w:rsidRPr="00F23070">
              <w:rPr>
                <w:sz w:val="18"/>
                <w:szCs w:val="18"/>
              </w:rPr>
              <w:t>тельствуемого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 xml:space="preserve">Заключение 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Ф.И.О., место работы, должность и подпись лица, получившего</w:t>
            </w:r>
            <w:r w:rsidRPr="00F23070">
              <w:rPr>
                <w:sz w:val="18"/>
                <w:szCs w:val="18"/>
              </w:rPr>
              <w:br/>
              <w:t>акт  освидетельствования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Ф.И.О. медработника, проводившего освидетельствование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9A17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3070">
              <w:rPr>
                <w:sz w:val="18"/>
                <w:szCs w:val="18"/>
              </w:rPr>
              <w:t>Подпись медработника, проводившего освидетельствование</w:t>
            </w:r>
          </w:p>
        </w:tc>
      </w:tr>
      <w:tr w:rsidR="00D535E7" w:rsidRPr="00F2307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4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5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6</w:t>
            </w: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23070">
              <w:rPr>
                <w:sz w:val="22"/>
                <w:szCs w:val="22"/>
              </w:rPr>
              <w:t>9</w:t>
            </w:r>
          </w:p>
        </w:tc>
      </w:tr>
      <w:tr w:rsidR="00D535E7" w:rsidRPr="00F2307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5E7" w:rsidRPr="00F23070" w:rsidRDefault="00D535E7" w:rsidP="005D6E7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DD1E0D">
      <w:pPr>
        <w:pStyle w:val="2"/>
        <w:sectPr w:rsidR="00D535E7" w:rsidRPr="00F23070" w:rsidSect="00DB6A7B">
          <w:pgSz w:w="11906" w:h="16838"/>
          <w:pgMar w:top="1134" w:right="1134" w:bottom="1134" w:left="1418" w:header="709" w:footer="709" w:gutter="0"/>
          <w:pgNumType w:start="15"/>
          <w:cols w:space="708"/>
          <w:docGrid w:linePitch="360"/>
        </w:sectPr>
      </w:pPr>
    </w:p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8" w:name="Прил4"/>
      <w:bookmarkEnd w:id="238"/>
      <w:r w:rsidRPr="00F23070">
        <w:rPr>
          <w:sz w:val="20"/>
          <w:szCs w:val="20"/>
        </w:rPr>
        <w:lastRenderedPageBreak/>
        <w:t xml:space="preserve">Приложение № 4 </w:t>
      </w:r>
      <w:r w:rsidR="00F05379">
        <w:rPr>
          <w:sz w:val="20"/>
          <w:szCs w:val="20"/>
        </w:rPr>
        <w:t>к Стандарту Общества</w:t>
      </w:r>
      <w:r w:rsidR="00F05379" w:rsidRPr="00F23070">
        <w:rPr>
          <w:sz w:val="20"/>
          <w:szCs w:val="20"/>
        </w:rPr>
        <w:t xml:space="preserve"> «</w:t>
      </w:r>
      <w:r w:rsidR="00F05379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F05379" w:rsidRPr="00F23070">
        <w:rPr>
          <w:sz w:val="20"/>
          <w:szCs w:val="20"/>
        </w:rPr>
        <w:t>», утвержденному</w:t>
      </w:r>
      <w:r w:rsidR="00F05379">
        <w:rPr>
          <w:sz w:val="20"/>
          <w:szCs w:val="20"/>
        </w:rPr>
        <w:t xml:space="preserve"> приказом ООО «БНГРЭ» №____ </w:t>
      </w:r>
      <w:r w:rsidR="00F05379" w:rsidRPr="00F23070">
        <w:rPr>
          <w:sz w:val="20"/>
          <w:szCs w:val="20"/>
        </w:rPr>
        <w:t>от</w:t>
      </w:r>
      <w:r w:rsidR="00F05379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F05379">
        <w:rPr>
          <w:sz w:val="20"/>
          <w:szCs w:val="20"/>
        </w:rPr>
        <w:t>г.</w:t>
      </w:r>
    </w:p>
    <w:p w:rsidR="00D535E7" w:rsidRPr="00F23070" w:rsidRDefault="00D535E7" w:rsidP="002B45E4"/>
    <w:p w:rsidR="00D535E7" w:rsidRPr="00F23070" w:rsidRDefault="00D535E7" w:rsidP="002B45E4">
      <w:pPr>
        <w:jc w:val="center"/>
      </w:pPr>
      <w:r w:rsidRPr="00F23070">
        <w:t>ПРОТОКОЛ</w:t>
      </w:r>
    </w:p>
    <w:p w:rsidR="00D535E7" w:rsidRPr="00F23070" w:rsidRDefault="00D535E7" w:rsidP="002B45E4">
      <w:pPr>
        <w:jc w:val="center"/>
      </w:pPr>
      <w:r w:rsidRPr="00F23070">
        <w:t>КОНТРОЛЯ ТРЕЗВОСТИ ВОДИТЕЛЯ</w:t>
      </w:r>
    </w:p>
    <w:p w:rsidR="00D535E7" w:rsidRPr="00F23070" w:rsidRDefault="00D535E7" w:rsidP="002B45E4">
      <w:pPr>
        <w:jc w:val="center"/>
      </w:pPr>
      <w:r w:rsidRPr="00F23070">
        <w:t>АВТОТРАНСПОРТНОГО СРЕДСТВА</w:t>
      </w:r>
    </w:p>
    <w:p w:rsidR="00D535E7" w:rsidRPr="00F23070" w:rsidRDefault="00D535E7" w:rsidP="002B45E4"/>
    <w:p w:rsidR="00D535E7" w:rsidRPr="00F23070" w:rsidRDefault="00D535E7" w:rsidP="002B45E4">
      <w:pPr>
        <w:jc w:val="both"/>
      </w:pPr>
      <w:r w:rsidRPr="00F23070">
        <w:t>1. Фамилия, имя и отчество 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где и кем работает 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кем и когда (точное время) направлен на обследование ___________________________________</w:t>
      </w:r>
    </w:p>
    <w:p w:rsidR="00D535E7" w:rsidRPr="00F23070" w:rsidRDefault="00D535E7" w:rsidP="002B45E4">
      <w:pPr>
        <w:jc w:val="both"/>
      </w:pPr>
      <w:r w:rsidRPr="00F23070">
        <w:t>2.  Особенности поведения обследуемого: возбужден, раздражен, агрессивен, эйфоричен, болтлив, замкнут, сонлив и т.п. 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3. Жалобы 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4. Кожный покров:</w:t>
      </w:r>
    </w:p>
    <w:p w:rsidR="00D535E7" w:rsidRPr="00F23070" w:rsidRDefault="00D535E7" w:rsidP="002B45E4">
      <w:pPr>
        <w:jc w:val="both"/>
      </w:pPr>
      <w:r w:rsidRPr="00F23070">
        <w:t>а) окраска 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б) наличие повреждений, расчесов, следов от инъекций, "дорожек" по ходу поверхности вен _______________________________________________________________________________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5. Состояние слизистых глаз и склер 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6. Зрачки: расширены, сужены, как реагируют на свет ___________________________________</w:t>
      </w:r>
    </w:p>
    <w:p w:rsidR="00D535E7" w:rsidRPr="00F23070" w:rsidRDefault="00D535E7" w:rsidP="002B45E4">
      <w:pPr>
        <w:jc w:val="both"/>
      </w:pPr>
      <w:r w:rsidRPr="00F23070">
        <w:t>7. Частота дыхательных движений 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пульс ______________________ артериальное давление___________________________________</w:t>
      </w:r>
    </w:p>
    <w:p w:rsidR="00D535E7" w:rsidRPr="00F23070" w:rsidRDefault="00D535E7" w:rsidP="002B45E4">
      <w:pPr>
        <w:jc w:val="both"/>
      </w:pPr>
      <w:r w:rsidRPr="00F23070">
        <w:t>8. Особенности походки (шаткая, разбрасывание ног при  ходьбе) _________________________</w:t>
      </w:r>
    </w:p>
    <w:p w:rsidR="00D535E7" w:rsidRPr="00F23070" w:rsidRDefault="00D535E7" w:rsidP="002B45E4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Точность движения (пальценосовая проба) _____________________________________________</w:t>
      </w:r>
    </w:p>
    <w:p w:rsidR="00D535E7" w:rsidRPr="00F23070" w:rsidRDefault="00D535E7" w:rsidP="002B45E4">
      <w:pPr>
        <w:jc w:val="both"/>
      </w:pPr>
      <w:r w:rsidRPr="00F23070">
        <w:t>Дрожание пальцев рук, век 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9. Наличие запаха алкоголя или другого вещества изо рта ________________________________</w:t>
      </w:r>
    </w:p>
    <w:p w:rsidR="00D535E7" w:rsidRPr="00F23070" w:rsidRDefault="00D535E7" w:rsidP="002B45E4">
      <w:pPr>
        <w:jc w:val="both"/>
      </w:pPr>
      <w:r w:rsidRPr="00F23070">
        <w:t>10. Данные лабораторного исследования:</w:t>
      </w:r>
    </w:p>
    <w:p w:rsidR="00D535E7" w:rsidRPr="00F23070" w:rsidRDefault="00D535E7" w:rsidP="002B45E4">
      <w:pPr>
        <w:jc w:val="both"/>
      </w:pPr>
      <w:r w:rsidRPr="00F23070">
        <w:t>а) на алкоголь:</w:t>
      </w:r>
    </w:p>
    <w:p w:rsidR="00D535E7" w:rsidRPr="00F23070" w:rsidRDefault="00D535E7" w:rsidP="002B45E4">
      <w:pPr>
        <w:jc w:val="both"/>
      </w:pPr>
      <w:r w:rsidRPr="00F23070">
        <w:t xml:space="preserve">    - выдыхаемый воздух (алкометр) 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 xml:space="preserve">    - экспресс-тест мочи 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б) на наркотические средства:</w:t>
      </w:r>
    </w:p>
    <w:p w:rsidR="00D535E7" w:rsidRPr="00F23070" w:rsidRDefault="00D535E7" w:rsidP="002B45E4">
      <w:pPr>
        <w:jc w:val="both"/>
      </w:pPr>
      <w:r w:rsidRPr="00F23070">
        <w:t xml:space="preserve">    - экспресс-тесты мочи 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>11. Заключение ____________________________________________________________________</w:t>
      </w:r>
    </w:p>
    <w:p w:rsidR="00D535E7" w:rsidRPr="00F23070" w:rsidRDefault="00D535E7" w:rsidP="002B45E4">
      <w:pPr>
        <w:jc w:val="both"/>
      </w:pPr>
      <w:r w:rsidRPr="00F23070">
        <w:t xml:space="preserve">    ________________________________________________________________________________</w:t>
      </w:r>
    </w:p>
    <w:p w:rsidR="00D535E7" w:rsidRPr="00F23070" w:rsidRDefault="00D535E7" w:rsidP="002B45E4">
      <w:pPr>
        <w:jc w:val="both"/>
      </w:pPr>
    </w:p>
    <w:p w:rsidR="00D535E7" w:rsidRPr="00F23070" w:rsidRDefault="00D535E7" w:rsidP="002B45E4">
      <w:pPr>
        <w:jc w:val="both"/>
      </w:pPr>
      <w:r w:rsidRPr="00F23070">
        <w:t>Подпись медицинского работника ____________________________________________________</w:t>
      </w:r>
    </w:p>
    <w:p w:rsidR="00D535E7" w:rsidRPr="00F23070" w:rsidRDefault="00D535E7" w:rsidP="002B45E4"/>
    <w:p w:rsidR="00D535E7" w:rsidRDefault="00D535E7" w:rsidP="002B45E4">
      <w:pPr>
        <w:sectPr w:rsidR="00D535E7" w:rsidSect="00DB6A7B">
          <w:pgSz w:w="11906" w:h="16838"/>
          <w:pgMar w:top="720" w:right="567" w:bottom="902" w:left="1418" w:header="709" w:footer="709" w:gutter="0"/>
          <w:cols w:space="708"/>
          <w:docGrid w:linePitch="360"/>
        </w:sectPr>
      </w:pPr>
    </w:p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39" w:name="Прил5"/>
      <w:bookmarkEnd w:id="239"/>
      <w:r w:rsidRPr="00F23070">
        <w:rPr>
          <w:sz w:val="20"/>
          <w:szCs w:val="20"/>
        </w:rPr>
        <w:lastRenderedPageBreak/>
        <w:t xml:space="preserve">Приложение № 5 </w:t>
      </w:r>
      <w:r w:rsidR="006E178B">
        <w:rPr>
          <w:sz w:val="20"/>
          <w:szCs w:val="20"/>
        </w:rPr>
        <w:t>к Стандарту Общества</w:t>
      </w:r>
      <w:r w:rsidR="006E178B" w:rsidRPr="00F23070">
        <w:rPr>
          <w:sz w:val="20"/>
          <w:szCs w:val="20"/>
        </w:rPr>
        <w:t xml:space="preserve"> «</w:t>
      </w:r>
      <w:r w:rsidR="006E178B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6E178B" w:rsidRPr="00F23070">
        <w:rPr>
          <w:sz w:val="20"/>
          <w:szCs w:val="20"/>
        </w:rPr>
        <w:t>», утвержденному</w:t>
      </w:r>
      <w:r w:rsidR="006E178B">
        <w:rPr>
          <w:sz w:val="20"/>
          <w:szCs w:val="20"/>
        </w:rPr>
        <w:t xml:space="preserve"> приказом ООО «БНГРЭ» №____ </w:t>
      </w:r>
      <w:r w:rsidR="006E178B" w:rsidRPr="00F23070">
        <w:rPr>
          <w:sz w:val="20"/>
          <w:szCs w:val="20"/>
        </w:rPr>
        <w:t>от</w:t>
      </w:r>
      <w:r w:rsidR="006E178B">
        <w:rPr>
          <w:sz w:val="20"/>
          <w:szCs w:val="20"/>
        </w:rPr>
        <w:t xml:space="preserve">  «____»_______201</w:t>
      </w:r>
      <w:r w:rsidR="00E876F6">
        <w:rPr>
          <w:sz w:val="20"/>
          <w:szCs w:val="20"/>
        </w:rPr>
        <w:t>8</w:t>
      </w:r>
      <w:r w:rsidR="006E178B">
        <w:rPr>
          <w:sz w:val="20"/>
          <w:szCs w:val="20"/>
        </w:rPr>
        <w:t>г.</w:t>
      </w:r>
    </w:p>
    <w:p w:rsidR="00D535E7" w:rsidRPr="00F23070" w:rsidRDefault="00D535E7" w:rsidP="002B45E4"/>
    <w:p w:rsidR="00D535E7" w:rsidRPr="00F23070" w:rsidRDefault="00D535E7" w:rsidP="002B45E4">
      <w:pPr>
        <w:jc w:val="center"/>
      </w:pPr>
      <w:r w:rsidRPr="00F23070">
        <w:t>НАПРАВЛЕНИЕ В МЕДИЦИНСКОЕ УЧРЕЖДЕНИЕ</w:t>
      </w:r>
    </w:p>
    <w:p w:rsidR="00D535E7" w:rsidRPr="00F23070" w:rsidRDefault="00D535E7" w:rsidP="002B45E4">
      <w:pPr>
        <w:jc w:val="center"/>
      </w:pPr>
      <w:r w:rsidRPr="00F23070">
        <w:t>НА УСТАНОВЛЕНИЕ ФАКТА УПОТРЕБЛЕНИЯ АЛКОГОЛЯ</w:t>
      </w:r>
    </w:p>
    <w:p w:rsidR="00D535E7" w:rsidRPr="00F23070" w:rsidRDefault="00D535E7" w:rsidP="002B45E4">
      <w:pPr>
        <w:jc w:val="center"/>
      </w:pPr>
      <w:r w:rsidRPr="00F23070">
        <w:t>ИЛИ НАРКОТИЧЕСКИХ ВЕЩЕСТВ</w:t>
      </w:r>
    </w:p>
    <w:p w:rsidR="00D535E7" w:rsidRPr="00F23070" w:rsidRDefault="00D535E7" w:rsidP="002B45E4"/>
    <w:p w:rsidR="00D535E7" w:rsidRPr="00F23070" w:rsidRDefault="00D535E7" w:rsidP="00FD54AE">
      <w:pPr>
        <w:jc w:val="both"/>
      </w:pPr>
      <w:r w:rsidRPr="00F23070">
        <w:t>1.   Фамилия, имя и отчество лица, направляемого на освидетельствование______</w:t>
      </w:r>
      <w:r>
        <w:t>_____</w:t>
      </w:r>
      <w:r w:rsidRPr="00F23070">
        <w:t>_______ 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2. Место работы, должность 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3. Причина направления на освидетельствование ________________________________________</w:t>
      </w:r>
    </w:p>
    <w:p w:rsidR="00D535E7" w:rsidRPr="00F23070" w:rsidRDefault="00D535E7" w:rsidP="00FD54AE">
      <w:pPr>
        <w:jc w:val="both"/>
      </w:pPr>
      <w:r w:rsidRPr="00F23070">
        <w:t>4. Дата и время выдачи направления 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5. Должность лица, выдавшего направление 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FD54AE">
      <w:pPr>
        <w:jc w:val="both"/>
      </w:pPr>
      <w:r w:rsidRPr="00F23070">
        <w:t>__________________________________________________________________________________</w:t>
      </w:r>
    </w:p>
    <w:p w:rsidR="00D535E7" w:rsidRPr="00F23070" w:rsidRDefault="00D535E7" w:rsidP="002B45E4"/>
    <w:p w:rsidR="00D535E7" w:rsidRPr="00F23070" w:rsidRDefault="00D535E7" w:rsidP="002B45E4">
      <w:r w:rsidRPr="00F23070">
        <w:t>Приложение: протокол контроля трезвости № ___________________</w:t>
      </w:r>
    </w:p>
    <w:p w:rsidR="00D535E7" w:rsidRPr="00F23070" w:rsidRDefault="00D535E7" w:rsidP="002B45E4"/>
    <w:p w:rsidR="00D535E7" w:rsidRPr="00F23070" w:rsidRDefault="00D535E7" w:rsidP="002B45E4">
      <w:r w:rsidRPr="00F23070">
        <w:t>Подпись должностного лица, выдавшего направление</w:t>
      </w:r>
    </w:p>
    <w:p w:rsidR="00D535E7" w:rsidRPr="00F23070" w:rsidRDefault="00D535E7" w:rsidP="002B45E4"/>
    <w:p w:rsidR="00D535E7" w:rsidRPr="00F23070" w:rsidRDefault="00D535E7" w:rsidP="002B45E4">
      <w:r w:rsidRPr="00F23070">
        <w:t xml:space="preserve"> _________________</w:t>
      </w: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>
      <w:r w:rsidRPr="00F23070">
        <w:t xml:space="preserve">            М.П.</w:t>
      </w: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Default="00D535E7" w:rsidP="002B45E4">
      <w:pPr>
        <w:sectPr w:rsidR="00D535E7" w:rsidSect="00DB6A7B">
          <w:pgSz w:w="11906" w:h="16838"/>
          <w:pgMar w:top="720" w:right="567" w:bottom="902" w:left="1418" w:header="709" w:footer="709" w:gutter="0"/>
          <w:cols w:space="708"/>
          <w:docGrid w:linePitch="360"/>
        </w:sectPr>
      </w:pP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5D6E70">
      <w:pPr>
        <w:suppressAutoHyphens/>
        <w:ind w:left="5103"/>
        <w:jc w:val="both"/>
        <w:rPr>
          <w:sz w:val="20"/>
          <w:szCs w:val="20"/>
        </w:rPr>
      </w:pPr>
      <w:bookmarkStart w:id="240" w:name="Прил6"/>
      <w:bookmarkStart w:id="241" w:name="Прил7"/>
      <w:bookmarkEnd w:id="240"/>
      <w:bookmarkEnd w:id="241"/>
      <w:r w:rsidRPr="00F23070">
        <w:rPr>
          <w:sz w:val="20"/>
          <w:szCs w:val="20"/>
        </w:rPr>
        <w:t xml:space="preserve">Приложение № </w:t>
      </w:r>
      <w:r w:rsidR="007D7840">
        <w:rPr>
          <w:sz w:val="20"/>
          <w:szCs w:val="20"/>
        </w:rPr>
        <w:t>6</w:t>
      </w:r>
      <w:r w:rsidR="007D7840" w:rsidRPr="00F23070">
        <w:rPr>
          <w:sz w:val="20"/>
          <w:szCs w:val="20"/>
        </w:rPr>
        <w:t xml:space="preserve"> </w:t>
      </w:r>
      <w:r w:rsidR="006E178B">
        <w:rPr>
          <w:sz w:val="20"/>
          <w:szCs w:val="20"/>
        </w:rPr>
        <w:t>к Стандарту Общества</w:t>
      </w:r>
      <w:r w:rsidR="006E178B" w:rsidRPr="00F23070">
        <w:rPr>
          <w:sz w:val="20"/>
          <w:szCs w:val="20"/>
        </w:rPr>
        <w:t xml:space="preserve"> «</w:t>
      </w:r>
      <w:r w:rsidR="006E178B" w:rsidRPr="00692906">
        <w:rPr>
          <w:sz w:val="20"/>
          <w:szCs w:val="20"/>
        </w:rPr>
        <w:t>Антиалкогольная и антинаркотическая политика и управление в области алкоголя, наркотических и токсических веществ в производственной среде</w:t>
      </w:r>
      <w:r w:rsidR="006E178B" w:rsidRPr="00F23070">
        <w:rPr>
          <w:sz w:val="20"/>
          <w:szCs w:val="20"/>
        </w:rPr>
        <w:t>», утвержденному</w:t>
      </w:r>
      <w:r w:rsidR="006E178B">
        <w:rPr>
          <w:sz w:val="20"/>
          <w:szCs w:val="20"/>
        </w:rPr>
        <w:t xml:space="preserve"> приказом ООО «БНГРЭ» №____ </w:t>
      </w:r>
      <w:r w:rsidR="006E178B" w:rsidRPr="00F23070">
        <w:rPr>
          <w:sz w:val="20"/>
          <w:szCs w:val="20"/>
        </w:rPr>
        <w:t>от</w:t>
      </w:r>
      <w:r w:rsidR="006E178B">
        <w:rPr>
          <w:sz w:val="20"/>
          <w:szCs w:val="20"/>
        </w:rPr>
        <w:t xml:space="preserve">  «____»_______2013г.</w:t>
      </w:r>
    </w:p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2B45E4"/>
    <w:p w:rsidR="00D535E7" w:rsidRPr="00F23070" w:rsidRDefault="00D535E7" w:rsidP="005D6E70">
      <w:pPr>
        <w:jc w:val="center"/>
        <w:rPr>
          <w:caps/>
          <w:sz w:val="28"/>
          <w:szCs w:val="28"/>
        </w:rPr>
      </w:pPr>
      <w:r w:rsidRPr="00F23070">
        <w:rPr>
          <w:caps/>
          <w:sz w:val="28"/>
          <w:szCs w:val="28"/>
        </w:rPr>
        <w:t>Журнал регистрации контроля трезвости водителей</w:t>
      </w:r>
    </w:p>
    <w:p w:rsidR="00D535E7" w:rsidRPr="00F23070" w:rsidRDefault="00D535E7" w:rsidP="005D6E70">
      <w:pPr>
        <w:rPr>
          <w:sz w:val="28"/>
          <w:szCs w:val="28"/>
        </w:rPr>
      </w:pP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1284"/>
        <w:gridCol w:w="1284"/>
        <w:gridCol w:w="1085"/>
        <w:gridCol w:w="985"/>
        <w:gridCol w:w="1281"/>
        <w:gridCol w:w="1281"/>
        <w:gridCol w:w="664"/>
        <w:gridCol w:w="940"/>
      </w:tblGrid>
      <w:tr w:rsidR="006E178B" w:rsidRPr="00F23070">
        <w:trPr>
          <w:jc w:val="center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Ф.И.О. работника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Дата рождения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Место работы, должность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Причина направления на обследование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6E178B" w:rsidRDefault="00D535E7" w:rsidP="00FD54AE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Кем</w:t>
            </w:r>
          </w:p>
          <w:p w:rsidR="00D535E7" w:rsidRPr="00F23070" w:rsidRDefault="00D535E7" w:rsidP="00FD54AE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направлен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E7" w:rsidRPr="00F23070" w:rsidRDefault="00D535E7" w:rsidP="006E178B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Дата и время проведения контроля трезвости (тест алкометром, скринтест)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6E178B">
            <w:pPr>
              <w:ind w:firstLine="178"/>
              <w:jc w:val="center"/>
              <w:rPr>
                <w:bCs/>
              </w:rPr>
            </w:pPr>
            <w:r w:rsidRPr="00F23070">
              <w:rPr>
                <w:bCs/>
              </w:rPr>
              <w:t>Заключение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Принятые меры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6E178B">
            <w:pPr>
              <w:ind w:right="299"/>
              <w:jc w:val="center"/>
              <w:rPr>
                <w:bCs/>
              </w:rPr>
            </w:pPr>
          </w:p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Ф.И.О. фельдшера и его подпись</w:t>
            </w:r>
          </w:p>
        </w:tc>
      </w:tr>
      <w:tr w:rsidR="006E178B">
        <w:trPr>
          <w:jc w:val="center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4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F23070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  <w:rPr>
                <w:bCs/>
              </w:rPr>
            </w:pPr>
            <w:r w:rsidRPr="00F23070">
              <w:rPr>
                <w:bCs/>
              </w:rPr>
              <w:t>9</w:t>
            </w:r>
          </w:p>
        </w:tc>
      </w:tr>
      <w:tr w:rsidR="006E178B">
        <w:trPr>
          <w:jc w:val="center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E7" w:rsidRPr="00314064" w:rsidRDefault="00D535E7" w:rsidP="005D6E70">
            <w:pPr>
              <w:jc w:val="center"/>
            </w:pPr>
          </w:p>
        </w:tc>
      </w:tr>
    </w:tbl>
    <w:p w:rsidR="00D535E7" w:rsidRPr="0094055C" w:rsidRDefault="00D535E7" w:rsidP="005D6E70"/>
    <w:p w:rsidR="00D535E7" w:rsidRDefault="00D535E7" w:rsidP="002B45E4"/>
    <w:p w:rsidR="00D535E7" w:rsidRDefault="00D535E7" w:rsidP="002B45E4"/>
    <w:sectPr w:rsidR="00D535E7" w:rsidSect="00DB6A7B">
      <w:pgSz w:w="11906" w:h="16838"/>
      <w:pgMar w:top="720" w:right="567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BB6" w:rsidRDefault="00F82BB6">
      <w:r>
        <w:separator/>
      </w:r>
    </w:p>
  </w:endnote>
  <w:endnote w:type="continuationSeparator" w:id="0">
    <w:p w:rsidR="00F82BB6" w:rsidRDefault="00F82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AD" w:rsidRDefault="007A5E8D" w:rsidP="00E81743">
    <w:pPr>
      <w:pStyle w:val="a5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2FA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2FAD" w:rsidRDefault="00662FAD" w:rsidP="00F567D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AD" w:rsidRDefault="007A5E8D" w:rsidP="00E81743">
    <w:pPr>
      <w:pStyle w:val="a5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2FA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03BF">
      <w:rPr>
        <w:rStyle w:val="a4"/>
        <w:noProof/>
      </w:rPr>
      <w:t>20</w:t>
    </w:r>
    <w:r>
      <w:rPr>
        <w:rStyle w:val="a4"/>
      </w:rPr>
      <w:fldChar w:fldCharType="end"/>
    </w:r>
  </w:p>
  <w:p w:rsidR="00662FAD" w:rsidRPr="00F0416D" w:rsidRDefault="00662FAD" w:rsidP="00F567D1">
    <w:pPr>
      <w:pStyle w:val="a5"/>
      <w:ind w:right="360"/>
      <w:rPr>
        <w:sz w:val="20"/>
        <w:szCs w:val="20"/>
      </w:rPr>
    </w:pPr>
    <w:r>
      <w:rPr>
        <w:sz w:val="20"/>
        <w:szCs w:val="20"/>
      </w:rPr>
      <w:t xml:space="preserve">СтБНГРЭ – 19 </w:t>
    </w:r>
    <w:r w:rsidRPr="00F0416D">
      <w:rPr>
        <w:sz w:val="20"/>
        <w:szCs w:val="20"/>
      </w:rPr>
      <w:t>–</w:t>
    </w:r>
    <w:r>
      <w:rPr>
        <w:sz w:val="20"/>
        <w:szCs w:val="20"/>
      </w:rPr>
      <w:t xml:space="preserve"> 2</w:t>
    </w:r>
    <w:r w:rsidRPr="00F0416D">
      <w:rPr>
        <w:sz w:val="20"/>
        <w:szCs w:val="20"/>
      </w:rPr>
      <w:t>0</w:t>
    </w:r>
    <w:r>
      <w:rPr>
        <w:sz w:val="20"/>
        <w:szCs w:val="20"/>
      </w:rPr>
      <w:t>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AD" w:rsidRPr="00DB6A7B" w:rsidRDefault="00662FAD" w:rsidP="00DB6A7B">
    <w:pPr>
      <w:pStyle w:val="a5"/>
      <w:ind w:right="360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BB6" w:rsidRDefault="00F82BB6">
      <w:r>
        <w:separator/>
      </w:r>
    </w:p>
  </w:footnote>
  <w:footnote w:type="continuationSeparator" w:id="0">
    <w:p w:rsidR="00F82BB6" w:rsidRDefault="00F82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AD" w:rsidRDefault="007A5E8D" w:rsidP="0076256D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62FA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2FAD" w:rsidRDefault="00662FAD" w:rsidP="00CC3DD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FAD" w:rsidRPr="00F0416D" w:rsidRDefault="00662FAD" w:rsidP="00CC3DDA">
    <w:pPr>
      <w:pStyle w:val="a3"/>
      <w:ind w:right="360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FD"/>
    <w:multiLevelType w:val="hybridMultilevel"/>
    <w:tmpl w:val="15D26DEA"/>
    <w:lvl w:ilvl="0" w:tplc="901AC7B4">
      <w:start w:val="1"/>
      <w:numFmt w:val="bullet"/>
      <w:lvlText w:val="­"/>
      <w:lvlJc w:val="left"/>
      <w:pPr>
        <w:ind w:left="4188" w:hanging="36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ind w:left="49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0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2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" w15:restartNumberingAfterBreak="0">
    <w:nsid w:val="02010BE1"/>
    <w:multiLevelType w:val="hybridMultilevel"/>
    <w:tmpl w:val="F35CC30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7033D05"/>
    <w:multiLevelType w:val="hybridMultilevel"/>
    <w:tmpl w:val="32A2D758"/>
    <w:lvl w:ilvl="0" w:tplc="90269BDA">
      <w:numFmt w:val="bullet"/>
      <w:lvlText w:val="•"/>
      <w:lvlJc w:val="left"/>
      <w:pPr>
        <w:ind w:left="2812" w:hanging="111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A6F697E"/>
    <w:multiLevelType w:val="multilevel"/>
    <w:tmpl w:val="685E76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D581B4C"/>
    <w:multiLevelType w:val="multilevel"/>
    <w:tmpl w:val="ABDE02B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FC376F"/>
    <w:multiLevelType w:val="hybridMultilevel"/>
    <w:tmpl w:val="D6E0DC7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8D07C67"/>
    <w:multiLevelType w:val="hybridMultilevel"/>
    <w:tmpl w:val="8ACC5710"/>
    <w:lvl w:ilvl="0" w:tplc="90269BDA">
      <w:numFmt w:val="bullet"/>
      <w:lvlText w:val="•"/>
      <w:lvlJc w:val="left"/>
      <w:pPr>
        <w:ind w:left="1961" w:hanging="111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BEA7ABE"/>
    <w:multiLevelType w:val="hybridMultilevel"/>
    <w:tmpl w:val="97425E06"/>
    <w:lvl w:ilvl="0" w:tplc="74567C00">
      <w:start w:val="1"/>
      <w:numFmt w:val="bullet"/>
      <w:pStyle w:val="Bullet1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86D6033"/>
    <w:multiLevelType w:val="multilevel"/>
    <w:tmpl w:val="22EC3FA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4B10BB1"/>
    <w:multiLevelType w:val="hybridMultilevel"/>
    <w:tmpl w:val="8CF282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5EC363E"/>
    <w:multiLevelType w:val="hybridMultilevel"/>
    <w:tmpl w:val="2C16BF9E"/>
    <w:lvl w:ilvl="0" w:tplc="901AC7B4">
      <w:start w:val="1"/>
      <w:numFmt w:val="bullet"/>
      <w:lvlText w:val="­"/>
      <w:lvlJc w:val="left"/>
      <w:pPr>
        <w:ind w:left="2812" w:hanging="111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95047DB"/>
    <w:multiLevelType w:val="hybridMultilevel"/>
    <w:tmpl w:val="E268407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A8104C3"/>
    <w:multiLevelType w:val="hybridMultilevel"/>
    <w:tmpl w:val="D1702D5E"/>
    <w:lvl w:ilvl="0" w:tplc="901AC7B4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  <w:sz w:val="2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D475E37"/>
    <w:multiLevelType w:val="multilevel"/>
    <w:tmpl w:val="7E74C182"/>
    <w:styleLink w:val="20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14" w15:restartNumberingAfterBreak="0">
    <w:nsid w:val="50C31FF1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64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07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cs="Times New Roman"/>
      </w:rPr>
    </w:lvl>
  </w:abstractNum>
  <w:abstractNum w:abstractNumId="15" w15:restartNumberingAfterBreak="0">
    <w:nsid w:val="52AB3812"/>
    <w:multiLevelType w:val="multilevel"/>
    <w:tmpl w:val="0419001D"/>
    <w:styleLink w:val="10"/>
    <w:lvl w:ilvl="0">
      <w:start w:val="4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4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58FC7BB6"/>
    <w:multiLevelType w:val="multilevel"/>
    <w:tmpl w:val="A59AA9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50E7880"/>
    <w:multiLevelType w:val="hybridMultilevel"/>
    <w:tmpl w:val="1566279E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49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0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2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8" w15:restartNumberingAfterBreak="0">
    <w:nsid w:val="78D267A4"/>
    <w:multiLevelType w:val="multilevel"/>
    <w:tmpl w:val="C3E0FE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cs="Times New Roman" w:hint="default"/>
      </w:rPr>
    </w:lvl>
  </w:abstractNum>
  <w:abstractNum w:abstractNumId="19" w15:restartNumberingAfterBreak="0">
    <w:nsid w:val="79381A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7B1761E2"/>
    <w:multiLevelType w:val="hybridMultilevel"/>
    <w:tmpl w:val="AC2A3EB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E206B4D"/>
    <w:multiLevelType w:val="multilevel"/>
    <w:tmpl w:val="8A96173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01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300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8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8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42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928" w:hanging="180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8"/>
  </w:num>
  <w:num w:numId="5">
    <w:abstractNumId w:val="21"/>
  </w:num>
  <w:num w:numId="6">
    <w:abstractNumId w:val="8"/>
  </w:num>
  <w:num w:numId="7">
    <w:abstractNumId w:val="14"/>
  </w:num>
  <w:num w:numId="8">
    <w:abstractNumId w:val="19"/>
  </w:num>
  <w:num w:numId="9">
    <w:abstractNumId w:val="3"/>
  </w:num>
  <w:num w:numId="10">
    <w:abstractNumId w:val="15"/>
  </w:num>
  <w:num w:numId="11">
    <w:abstractNumId w:val="13"/>
  </w:num>
  <w:num w:numId="12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13">
    <w:abstractNumId w:val="11"/>
  </w:num>
  <w:num w:numId="14">
    <w:abstractNumId w:val="6"/>
  </w:num>
  <w:num w:numId="15">
    <w:abstractNumId w:val="2"/>
  </w:num>
  <w:num w:numId="16">
    <w:abstractNumId w:val="10"/>
  </w:num>
  <w:num w:numId="17">
    <w:abstractNumId w:val="12"/>
  </w:num>
  <w:num w:numId="18">
    <w:abstractNumId w:val="17"/>
  </w:num>
  <w:num w:numId="19">
    <w:abstractNumId w:val="1"/>
  </w:num>
  <w:num w:numId="20">
    <w:abstractNumId w:val="20"/>
  </w:num>
  <w:num w:numId="21">
    <w:abstractNumId w:val="9"/>
  </w:num>
  <w:num w:numId="22">
    <w:abstractNumId w:val="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DDA"/>
    <w:rsid w:val="00002D14"/>
    <w:rsid w:val="00003AA0"/>
    <w:rsid w:val="00004235"/>
    <w:rsid w:val="000105DF"/>
    <w:rsid w:val="000144AE"/>
    <w:rsid w:val="000151E4"/>
    <w:rsid w:val="000201C0"/>
    <w:rsid w:val="00021412"/>
    <w:rsid w:val="00021536"/>
    <w:rsid w:val="00026DC4"/>
    <w:rsid w:val="00033217"/>
    <w:rsid w:val="00035E49"/>
    <w:rsid w:val="000361F1"/>
    <w:rsid w:val="00036CF2"/>
    <w:rsid w:val="0004232B"/>
    <w:rsid w:val="00043744"/>
    <w:rsid w:val="00043A1F"/>
    <w:rsid w:val="00045CCF"/>
    <w:rsid w:val="00046C07"/>
    <w:rsid w:val="000478E4"/>
    <w:rsid w:val="00060BEE"/>
    <w:rsid w:val="0006290A"/>
    <w:rsid w:val="00065A99"/>
    <w:rsid w:val="00065FE4"/>
    <w:rsid w:val="00070BC3"/>
    <w:rsid w:val="00073186"/>
    <w:rsid w:val="000743E6"/>
    <w:rsid w:val="00074B03"/>
    <w:rsid w:val="00077C80"/>
    <w:rsid w:val="0009088E"/>
    <w:rsid w:val="00093F8A"/>
    <w:rsid w:val="000950B2"/>
    <w:rsid w:val="000A057E"/>
    <w:rsid w:val="000A0703"/>
    <w:rsid w:val="000A5EE7"/>
    <w:rsid w:val="000B12EB"/>
    <w:rsid w:val="000B15EE"/>
    <w:rsid w:val="000B17CE"/>
    <w:rsid w:val="000B1BA7"/>
    <w:rsid w:val="000B4AD6"/>
    <w:rsid w:val="000B5288"/>
    <w:rsid w:val="000C323E"/>
    <w:rsid w:val="000C4B3E"/>
    <w:rsid w:val="000D3EC0"/>
    <w:rsid w:val="000D4635"/>
    <w:rsid w:val="000D670B"/>
    <w:rsid w:val="000D7E78"/>
    <w:rsid w:val="000E075B"/>
    <w:rsid w:val="000E1672"/>
    <w:rsid w:val="000E20F9"/>
    <w:rsid w:val="000E2AA0"/>
    <w:rsid w:val="000E317F"/>
    <w:rsid w:val="000F0104"/>
    <w:rsid w:val="000F0EE5"/>
    <w:rsid w:val="000F218C"/>
    <w:rsid w:val="00101F81"/>
    <w:rsid w:val="00105335"/>
    <w:rsid w:val="00105BEE"/>
    <w:rsid w:val="0010724D"/>
    <w:rsid w:val="00107273"/>
    <w:rsid w:val="00111A5E"/>
    <w:rsid w:val="001134FD"/>
    <w:rsid w:val="00113663"/>
    <w:rsid w:val="00117FAC"/>
    <w:rsid w:val="001201C6"/>
    <w:rsid w:val="00120875"/>
    <w:rsid w:val="00122BB2"/>
    <w:rsid w:val="00123FCA"/>
    <w:rsid w:val="001318CB"/>
    <w:rsid w:val="001366A5"/>
    <w:rsid w:val="001379AB"/>
    <w:rsid w:val="001438CF"/>
    <w:rsid w:val="00145F85"/>
    <w:rsid w:val="00146591"/>
    <w:rsid w:val="00147E55"/>
    <w:rsid w:val="001504B5"/>
    <w:rsid w:val="0015173B"/>
    <w:rsid w:val="0015244A"/>
    <w:rsid w:val="00154658"/>
    <w:rsid w:val="00162850"/>
    <w:rsid w:val="00163CDB"/>
    <w:rsid w:val="001663C2"/>
    <w:rsid w:val="0017150D"/>
    <w:rsid w:val="00176246"/>
    <w:rsid w:val="00176465"/>
    <w:rsid w:val="0018118D"/>
    <w:rsid w:val="0018322D"/>
    <w:rsid w:val="0018354D"/>
    <w:rsid w:val="0018507C"/>
    <w:rsid w:val="001879DF"/>
    <w:rsid w:val="00187BB4"/>
    <w:rsid w:val="00187F45"/>
    <w:rsid w:val="00190D4F"/>
    <w:rsid w:val="001910AA"/>
    <w:rsid w:val="001923AE"/>
    <w:rsid w:val="00192C0A"/>
    <w:rsid w:val="001938A5"/>
    <w:rsid w:val="00194753"/>
    <w:rsid w:val="00197903"/>
    <w:rsid w:val="001A15BD"/>
    <w:rsid w:val="001A5090"/>
    <w:rsid w:val="001A52EF"/>
    <w:rsid w:val="001A6D34"/>
    <w:rsid w:val="001A79ED"/>
    <w:rsid w:val="001B2A07"/>
    <w:rsid w:val="001B5569"/>
    <w:rsid w:val="001B5DA8"/>
    <w:rsid w:val="001B731D"/>
    <w:rsid w:val="001B7615"/>
    <w:rsid w:val="001C0E36"/>
    <w:rsid w:val="001C5E75"/>
    <w:rsid w:val="001C5F3E"/>
    <w:rsid w:val="001C7F34"/>
    <w:rsid w:val="001D03BF"/>
    <w:rsid w:val="001D14CF"/>
    <w:rsid w:val="001D31A7"/>
    <w:rsid w:val="001D4937"/>
    <w:rsid w:val="001F1C25"/>
    <w:rsid w:val="001F63A4"/>
    <w:rsid w:val="001F657F"/>
    <w:rsid w:val="002009C8"/>
    <w:rsid w:val="002047F1"/>
    <w:rsid w:val="0020546A"/>
    <w:rsid w:val="0021009A"/>
    <w:rsid w:val="00214F1E"/>
    <w:rsid w:val="00220586"/>
    <w:rsid w:val="00220BC9"/>
    <w:rsid w:val="00221233"/>
    <w:rsid w:val="0022707B"/>
    <w:rsid w:val="00233DD2"/>
    <w:rsid w:val="002358D1"/>
    <w:rsid w:val="002377D7"/>
    <w:rsid w:val="00240767"/>
    <w:rsid w:val="00242D18"/>
    <w:rsid w:val="002461C4"/>
    <w:rsid w:val="00246348"/>
    <w:rsid w:val="00247C9B"/>
    <w:rsid w:val="0025172B"/>
    <w:rsid w:val="002543F7"/>
    <w:rsid w:val="0026278C"/>
    <w:rsid w:val="00265A3A"/>
    <w:rsid w:val="002668E3"/>
    <w:rsid w:val="0027025C"/>
    <w:rsid w:val="0027301A"/>
    <w:rsid w:val="00273620"/>
    <w:rsid w:val="00275DA6"/>
    <w:rsid w:val="0027602A"/>
    <w:rsid w:val="00280710"/>
    <w:rsid w:val="00280EFF"/>
    <w:rsid w:val="0028235F"/>
    <w:rsid w:val="002860A1"/>
    <w:rsid w:val="00286BA9"/>
    <w:rsid w:val="00292490"/>
    <w:rsid w:val="0029459D"/>
    <w:rsid w:val="002959E5"/>
    <w:rsid w:val="00297B64"/>
    <w:rsid w:val="002A06FE"/>
    <w:rsid w:val="002A1436"/>
    <w:rsid w:val="002A2314"/>
    <w:rsid w:val="002A2AC4"/>
    <w:rsid w:val="002A3AE5"/>
    <w:rsid w:val="002A5CFE"/>
    <w:rsid w:val="002A78ED"/>
    <w:rsid w:val="002B1388"/>
    <w:rsid w:val="002B1CA0"/>
    <w:rsid w:val="002B45E4"/>
    <w:rsid w:val="002B5A98"/>
    <w:rsid w:val="002C09CB"/>
    <w:rsid w:val="002C59F2"/>
    <w:rsid w:val="002C7392"/>
    <w:rsid w:val="002C7D69"/>
    <w:rsid w:val="002D30EA"/>
    <w:rsid w:val="002D6688"/>
    <w:rsid w:val="002E09C9"/>
    <w:rsid w:val="002E2E54"/>
    <w:rsid w:val="002E69B2"/>
    <w:rsid w:val="002F12FF"/>
    <w:rsid w:val="002F2E51"/>
    <w:rsid w:val="002F663B"/>
    <w:rsid w:val="00301D69"/>
    <w:rsid w:val="00307F2C"/>
    <w:rsid w:val="00314064"/>
    <w:rsid w:val="00314C50"/>
    <w:rsid w:val="00316915"/>
    <w:rsid w:val="003169AE"/>
    <w:rsid w:val="00321892"/>
    <w:rsid w:val="00323E9A"/>
    <w:rsid w:val="003252F7"/>
    <w:rsid w:val="003270AF"/>
    <w:rsid w:val="00336B01"/>
    <w:rsid w:val="00337C4E"/>
    <w:rsid w:val="00342856"/>
    <w:rsid w:val="00346536"/>
    <w:rsid w:val="00347F83"/>
    <w:rsid w:val="00355613"/>
    <w:rsid w:val="00363121"/>
    <w:rsid w:val="00363F90"/>
    <w:rsid w:val="00374C7E"/>
    <w:rsid w:val="00374E48"/>
    <w:rsid w:val="00376C25"/>
    <w:rsid w:val="00377B84"/>
    <w:rsid w:val="00377F85"/>
    <w:rsid w:val="0038057D"/>
    <w:rsid w:val="00382110"/>
    <w:rsid w:val="00382511"/>
    <w:rsid w:val="0038352F"/>
    <w:rsid w:val="0038363E"/>
    <w:rsid w:val="00383655"/>
    <w:rsid w:val="003878A9"/>
    <w:rsid w:val="003925D5"/>
    <w:rsid w:val="003955A9"/>
    <w:rsid w:val="00396CF0"/>
    <w:rsid w:val="00397E88"/>
    <w:rsid w:val="003A3B98"/>
    <w:rsid w:val="003A6291"/>
    <w:rsid w:val="003A6F77"/>
    <w:rsid w:val="003B01F3"/>
    <w:rsid w:val="003C2DDE"/>
    <w:rsid w:val="003C3158"/>
    <w:rsid w:val="003C5486"/>
    <w:rsid w:val="003C7C6B"/>
    <w:rsid w:val="003D0BB7"/>
    <w:rsid w:val="003D1938"/>
    <w:rsid w:val="003D3D7D"/>
    <w:rsid w:val="003E6245"/>
    <w:rsid w:val="003F5F0F"/>
    <w:rsid w:val="003F6914"/>
    <w:rsid w:val="003F6BFF"/>
    <w:rsid w:val="004021C3"/>
    <w:rsid w:val="004050E1"/>
    <w:rsid w:val="00405574"/>
    <w:rsid w:val="0041344F"/>
    <w:rsid w:val="0041578B"/>
    <w:rsid w:val="00421145"/>
    <w:rsid w:val="00421153"/>
    <w:rsid w:val="00421905"/>
    <w:rsid w:val="00422062"/>
    <w:rsid w:val="0042353B"/>
    <w:rsid w:val="00423B45"/>
    <w:rsid w:val="00425EF8"/>
    <w:rsid w:val="004261A8"/>
    <w:rsid w:val="00427834"/>
    <w:rsid w:val="00437640"/>
    <w:rsid w:val="004412A0"/>
    <w:rsid w:val="00452BE9"/>
    <w:rsid w:val="00456ACB"/>
    <w:rsid w:val="004601DD"/>
    <w:rsid w:val="00460F77"/>
    <w:rsid w:val="00461845"/>
    <w:rsid w:val="00462787"/>
    <w:rsid w:val="00466EDE"/>
    <w:rsid w:val="00470CBF"/>
    <w:rsid w:val="00471207"/>
    <w:rsid w:val="004718F2"/>
    <w:rsid w:val="004719F0"/>
    <w:rsid w:val="00475843"/>
    <w:rsid w:val="0048107C"/>
    <w:rsid w:val="004844E0"/>
    <w:rsid w:val="00486A04"/>
    <w:rsid w:val="00494077"/>
    <w:rsid w:val="00496CC6"/>
    <w:rsid w:val="004971B3"/>
    <w:rsid w:val="00497876"/>
    <w:rsid w:val="004A3E74"/>
    <w:rsid w:val="004A5590"/>
    <w:rsid w:val="004A55AF"/>
    <w:rsid w:val="004C00C7"/>
    <w:rsid w:val="004C055B"/>
    <w:rsid w:val="004C5C33"/>
    <w:rsid w:val="004C6072"/>
    <w:rsid w:val="004C6429"/>
    <w:rsid w:val="004C7F4F"/>
    <w:rsid w:val="004D2737"/>
    <w:rsid w:val="004D4B0B"/>
    <w:rsid w:val="004D57F1"/>
    <w:rsid w:val="004D5C13"/>
    <w:rsid w:val="004D5DAA"/>
    <w:rsid w:val="004D793C"/>
    <w:rsid w:val="004E10DB"/>
    <w:rsid w:val="004E1D42"/>
    <w:rsid w:val="004E323E"/>
    <w:rsid w:val="004E4449"/>
    <w:rsid w:val="004F1A75"/>
    <w:rsid w:val="004F2295"/>
    <w:rsid w:val="004F605F"/>
    <w:rsid w:val="004F6A6B"/>
    <w:rsid w:val="005016E0"/>
    <w:rsid w:val="00501DCB"/>
    <w:rsid w:val="0050231B"/>
    <w:rsid w:val="005039EC"/>
    <w:rsid w:val="00507B8D"/>
    <w:rsid w:val="0051120E"/>
    <w:rsid w:val="00513617"/>
    <w:rsid w:val="005152AE"/>
    <w:rsid w:val="005175A8"/>
    <w:rsid w:val="0052040A"/>
    <w:rsid w:val="005248F3"/>
    <w:rsid w:val="00533282"/>
    <w:rsid w:val="00536C19"/>
    <w:rsid w:val="00540EE5"/>
    <w:rsid w:val="005429F9"/>
    <w:rsid w:val="0054351C"/>
    <w:rsid w:val="005442FC"/>
    <w:rsid w:val="0054460D"/>
    <w:rsid w:val="00545154"/>
    <w:rsid w:val="00546325"/>
    <w:rsid w:val="00547744"/>
    <w:rsid w:val="00550998"/>
    <w:rsid w:val="00551602"/>
    <w:rsid w:val="00554049"/>
    <w:rsid w:val="0055628B"/>
    <w:rsid w:val="00556F16"/>
    <w:rsid w:val="00560B46"/>
    <w:rsid w:val="0056322B"/>
    <w:rsid w:val="00566604"/>
    <w:rsid w:val="00566A87"/>
    <w:rsid w:val="0057134E"/>
    <w:rsid w:val="005757A3"/>
    <w:rsid w:val="00577901"/>
    <w:rsid w:val="005806AF"/>
    <w:rsid w:val="00580B7A"/>
    <w:rsid w:val="00584C6F"/>
    <w:rsid w:val="00584D1F"/>
    <w:rsid w:val="00584D41"/>
    <w:rsid w:val="00585BBD"/>
    <w:rsid w:val="005861D2"/>
    <w:rsid w:val="0058745B"/>
    <w:rsid w:val="00594C45"/>
    <w:rsid w:val="005956F4"/>
    <w:rsid w:val="005974B8"/>
    <w:rsid w:val="005A1D96"/>
    <w:rsid w:val="005A4DA1"/>
    <w:rsid w:val="005A52E8"/>
    <w:rsid w:val="005A5A52"/>
    <w:rsid w:val="005A7341"/>
    <w:rsid w:val="005A7EC4"/>
    <w:rsid w:val="005B2045"/>
    <w:rsid w:val="005B2DD8"/>
    <w:rsid w:val="005B5574"/>
    <w:rsid w:val="005C02AB"/>
    <w:rsid w:val="005C34D5"/>
    <w:rsid w:val="005C464C"/>
    <w:rsid w:val="005C6ED2"/>
    <w:rsid w:val="005D1CB0"/>
    <w:rsid w:val="005D1D4B"/>
    <w:rsid w:val="005D3B1D"/>
    <w:rsid w:val="005D3C85"/>
    <w:rsid w:val="005D4531"/>
    <w:rsid w:val="005D4FD8"/>
    <w:rsid w:val="005D6E70"/>
    <w:rsid w:val="005D7DBE"/>
    <w:rsid w:val="005E166A"/>
    <w:rsid w:val="005E413B"/>
    <w:rsid w:val="005E5AB5"/>
    <w:rsid w:val="005F5215"/>
    <w:rsid w:val="0060094D"/>
    <w:rsid w:val="00604196"/>
    <w:rsid w:val="00613406"/>
    <w:rsid w:val="00620B33"/>
    <w:rsid w:val="00622B25"/>
    <w:rsid w:val="00624538"/>
    <w:rsid w:val="00627DFD"/>
    <w:rsid w:val="00631044"/>
    <w:rsid w:val="00631C9F"/>
    <w:rsid w:val="0063320A"/>
    <w:rsid w:val="006439E2"/>
    <w:rsid w:val="00644AB6"/>
    <w:rsid w:val="0064740F"/>
    <w:rsid w:val="006519D1"/>
    <w:rsid w:val="00656B19"/>
    <w:rsid w:val="00662166"/>
    <w:rsid w:val="0066236C"/>
    <w:rsid w:val="00662FAD"/>
    <w:rsid w:val="0066315C"/>
    <w:rsid w:val="00672BC5"/>
    <w:rsid w:val="0067535E"/>
    <w:rsid w:val="0067745E"/>
    <w:rsid w:val="00682CB6"/>
    <w:rsid w:val="00683267"/>
    <w:rsid w:val="0069259C"/>
    <w:rsid w:val="00692906"/>
    <w:rsid w:val="0069601C"/>
    <w:rsid w:val="00696F0A"/>
    <w:rsid w:val="006973A8"/>
    <w:rsid w:val="006A287A"/>
    <w:rsid w:val="006A3C59"/>
    <w:rsid w:val="006A4730"/>
    <w:rsid w:val="006A53EE"/>
    <w:rsid w:val="006A5D14"/>
    <w:rsid w:val="006A5DF4"/>
    <w:rsid w:val="006B358E"/>
    <w:rsid w:val="006B549D"/>
    <w:rsid w:val="006C3C55"/>
    <w:rsid w:val="006D087C"/>
    <w:rsid w:val="006D1D19"/>
    <w:rsid w:val="006D2280"/>
    <w:rsid w:val="006D5936"/>
    <w:rsid w:val="006D7674"/>
    <w:rsid w:val="006E0A76"/>
    <w:rsid w:val="006E0AEA"/>
    <w:rsid w:val="006E0F65"/>
    <w:rsid w:val="006E178B"/>
    <w:rsid w:val="006E194A"/>
    <w:rsid w:val="006E1D4A"/>
    <w:rsid w:val="006E33A4"/>
    <w:rsid w:val="006E4EB3"/>
    <w:rsid w:val="006F41FB"/>
    <w:rsid w:val="00702750"/>
    <w:rsid w:val="007112A4"/>
    <w:rsid w:val="00711BE2"/>
    <w:rsid w:val="007208E9"/>
    <w:rsid w:val="00723EE8"/>
    <w:rsid w:val="00725867"/>
    <w:rsid w:val="0072697F"/>
    <w:rsid w:val="0072699A"/>
    <w:rsid w:val="00727534"/>
    <w:rsid w:val="00727679"/>
    <w:rsid w:val="00727807"/>
    <w:rsid w:val="00732937"/>
    <w:rsid w:val="00733841"/>
    <w:rsid w:val="00733F74"/>
    <w:rsid w:val="00735F1D"/>
    <w:rsid w:val="00736591"/>
    <w:rsid w:val="00742903"/>
    <w:rsid w:val="00742EA2"/>
    <w:rsid w:val="0074757B"/>
    <w:rsid w:val="00750B6E"/>
    <w:rsid w:val="00754FAA"/>
    <w:rsid w:val="0075760F"/>
    <w:rsid w:val="0076256D"/>
    <w:rsid w:val="00763270"/>
    <w:rsid w:val="0076589E"/>
    <w:rsid w:val="00765C43"/>
    <w:rsid w:val="00775671"/>
    <w:rsid w:val="00775FE0"/>
    <w:rsid w:val="00783E5E"/>
    <w:rsid w:val="00787849"/>
    <w:rsid w:val="00790BCF"/>
    <w:rsid w:val="00792DC9"/>
    <w:rsid w:val="00792E7A"/>
    <w:rsid w:val="00792F79"/>
    <w:rsid w:val="00793005"/>
    <w:rsid w:val="007A174C"/>
    <w:rsid w:val="007A4740"/>
    <w:rsid w:val="007A4DB4"/>
    <w:rsid w:val="007A5E8D"/>
    <w:rsid w:val="007A6C50"/>
    <w:rsid w:val="007B0370"/>
    <w:rsid w:val="007B257B"/>
    <w:rsid w:val="007B2764"/>
    <w:rsid w:val="007B3439"/>
    <w:rsid w:val="007B3EC6"/>
    <w:rsid w:val="007C0AEE"/>
    <w:rsid w:val="007C3512"/>
    <w:rsid w:val="007C3A13"/>
    <w:rsid w:val="007C50A3"/>
    <w:rsid w:val="007C7F5F"/>
    <w:rsid w:val="007D05A6"/>
    <w:rsid w:val="007D0C6A"/>
    <w:rsid w:val="007D5FB9"/>
    <w:rsid w:val="007D7840"/>
    <w:rsid w:val="007E273E"/>
    <w:rsid w:val="007E56A2"/>
    <w:rsid w:val="007E6282"/>
    <w:rsid w:val="007E6F27"/>
    <w:rsid w:val="007F18CE"/>
    <w:rsid w:val="007F34AE"/>
    <w:rsid w:val="007F439E"/>
    <w:rsid w:val="007F705F"/>
    <w:rsid w:val="007F7D23"/>
    <w:rsid w:val="00801E94"/>
    <w:rsid w:val="0080281E"/>
    <w:rsid w:val="0080644B"/>
    <w:rsid w:val="008200A8"/>
    <w:rsid w:val="00821209"/>
    <w:rsid w:val="0082721C"/>
    <w:rsid w:val="00831A06"/>
    <w:rsid w:val="00831DDE"/>
    <w:rsid w:val="00832B1B"/>
    <w:rsid w:val="00832F10"/>
    <w:rsid w:val="00833CD2"/>
    <w:rsid w:val="00834AA7"/>
    <w:rsid w:val="008360B5"/>
    <w:rsid w:val="00842595"/>
    <w:rsid w:val="0084304D"/>
    <w:rsid w:val="00843DE6"/>
    <w:rsid w:val="008440EF"/>
    <w:rsid w:val="00850B39"/>
    <w:rsid w:val="00854773"/>
    <w:rsid w:val="008551C7"/>
    <w:rsid w:val="008551F4"/>
    <w:rsid w:val="0085576B"/>
    <w:rsid w:val="00856590"/>
    <w:rsid w:val="00862561"/>
    <w:rsid w:val="00870075"/>
    <w:rsid w:val="008733E0"/>
    <w:rsid w:val="008745B7"/>
    <w:rsid w:val="0087467D"/>
    <w:rsid w:val="00874B3F"/>
    <w:rsid w:val="00875893"/>
    <w:rsid w:val="00877189"/>
    <w:rsid w:val="00880785"/>
    <w:rsid w:val="00881FFE"/>
    <w:rsid w:val="00883EE9"/>
    <w:rsid w:val="00886DB8"/>
    <w:rsid w:val="008875E2"/>
    <w:rsid w:val="00887B8D"/>
    <w:rsid w:val="00887DB6"/>
    <w:rsid w:val="00895864"/>
    <w:rsid w:val="00896389"/>
    <w:rsid w:val="008A18A1"/>
    <w:rsid w:val="008A276B"/>
    <w:rsid w:val="008A34A5"/>
    <w:rsid w:val="008A425B"/>
    <w:rsid w:val="008A5ED8"/>
    <w:rsid w:val="008A62F5"/>
    <w:rsid w:val="008A733C"/>
    <w:rsid w:val="008B078F"/>
    <w:rsid w:val="008B1048"/>
    <w:rsid w:val="008B303B"/>
    <w:rsid w:val="008B3E22"/>
    <w:rsid w:val="008B5A7D"/>
    <w:rsid w:val="008C0AC0"/>
    <w:rsid w:val="008C5F71"/>
    <w:rsid w:val="008D09F0"/>
    <w:rsid w:val="008D19E9"/>
    <w:rsid w:val="008D249E"/>
    <w:rsid w:val="008D2865"/>
    <w:rsid w:val="008D2D6D"/>
    <w:rsid w:val="008D3860"/>
    <w:rsid w:val="008D4373"/>
    <w:rsid w:val="008D50A5"/>
    <w:rsid w:val="008D52B4"/>
    <w:rsid w:val="008E513C"/>
    <w:rsid w:val="008F08B3"/>
    <w:rsid w:val="008F09BF"/>
    <w:rsid w:val="008F1208"/>
    <w:rsid w:val="008F39DD"/>
    <w:rsid w:val="009005F1"/>
    <w:rsid w:val="00900751"/>
    <w:rsid w:val="00903AE4"/>
    <w:rsid w:val="00903D67"/>
    <w:rsid w:val="00905C9C"/>
    <w:rsid w:val="00911C9F"/>
    <w:rsid w:val="00916078"/>
    <w:rsid w:val="00916A07"/>
    <w:rsid w:val="00920F34"/>
    <w:rsid w:val="009223A4"/>
    <w:rsid w:val="0092337D"/>
    <w:rsid w:val="00925CB3"/>
    <w:rsid w:val="00931D23"/>
    <w:rsid w:val="00935399"/>
    <w:rsid w:val="00936C16"/>
    <w:rsid w:val="0094055C"/>
    <w:rsid w:val="009413A1"/>
    <w:rsid w:val="0094451A"/>
    <w:rsid w:val="00944E2B"/>
    <w:rsid w:val="00945E8E"/>
    <w:rsid w:val="00950F0F"/>
    <w:rsid w:val="00953265"/>
    <w:rsid w:val="00954D29"/>
    <w:rsid w:val="00957033"/>
    <w:rsid w:val="009606E7"/>
    <w:rsid w:val="00960B30"/>
    <w:rsid w:val="00961162"/>
    <w:rsid w:val="00962548"/>
    <w:rsid w:val="00962BA9"/>
    <w:rsid w:val="00963A83"/>
    <w:rsid w:val="00966979"/>
    <w:rsid w:val="00970267"/>
    <w:rsid w:val="00974BE9"/>
    <w:rsid w:val="0098045C"/>
    <w:rsid w:val="00980F6E"/>
    <w:rsid w:val="00981737"/>
    <w:rsid w:val="00983940"/>
    <w:rsid w:val="00984267"/>
    <w:rsid w:val="00984727"/>
    <w:rsid w:val="00994594"/>
    <w:rsid w:val="0099521A"/>
    <w:rsid w:val="009A1754"/>
    <w:rsid w:val="009A1ECE"/>
    <w:rsid w:val="009A70AA"/>
    <w:rsid w:val="009B0D8D"/>
    <w:rsid w:val="009B1DD5"/>
    <w:rsid w:val="009B2518"/>
    <w:rsid w:val="009B2D3E"/>
    <w:rsid w:val="009C1340"/>
    <w:rsid w:val="009C4B02"/>
    <w:rsid w:val="009C658D"/>
    <w:rsid w:val="009D0C69"/>
    <w:rsid w:val="009D197B"/>
    <w:rsid w:val="009D3B4C"/>
    <w:rsid w:val="009D6FBF"/>
    <w:rsid w:val="009E04C4"/>
    <w:rsid w:val="009E1CB2"/>
    <w:rsid w:val="009E1E68"/>
    <w:rsid w:val="009E4E89"/>
    <w:rsid w:val="009F2476"/>
    <w:rsid w:val="009F302E"/>
    <w:rsid w:val="009F4999"/>
    <w:rsid w:val="009F60A7"/>
    <w:rsid w:val="009F73B9"/>
    <w:rsid w:val="00A0045E"/>
    <w:rsid w:val="00A0119B"/>
    <w:rsid w:val="00A021BD"/>
    <w:rsid w:val="00A02AB5"/>
    <w:rsid w:val="00A05005"/>
    <w:rsid w:val="00A10878"/>
    <w:rsid w:val="00A12FD8"/>
    <w:rsid w:val="00A13274"/>
    <w:rsid w:val="00A16BBE"/>
    <w:rsid w:val="00A2187E"/>
    <w:rsid w:val="00A236D2"/>
    <w:rsid w:val="00A2633C"/>
    <w:rsid w:val="00A26B6E"/>
    <w:rsid w:val="00A318F8"/>
    <w:rsid w:val="00A34AAC"/>
    <w:rsid w:val="00A372CC"/>
    <w:rsid w:val="00A410B0"/>
    <w:rsid w:val="00A41726"/>
    <w:rsid w:val="00A41CA5"/>
    <w:rsid w:val="00A5171E"/>
    <w:rsid w:val="00A5480C"/>
    <w:rsid w:val="00A55CF1"/>
    <w:rsid w:val="00A631A6"/>
    <w:rsid w:val="00A70164"/>
    <w:rsid w:val="00A729D3"/>
    <w:rsid w:val="00A72A9C"/>
    <w:rsid w:val="00A749FF"/>
    <w:rsid w:val="00A74F60"/>
    <w:rsid w:val="00A76458"/>
    <w:rsid w:val="00A80115"/>
    <w:rsid w:val="00A810CD"/>
    <w:rsid w:val="00A81E40"/>
    <w:rsid w:val="00A85891"/>
    <w:rsid w:val="00A92929"/>
    <w:rsid w:val="00AA3C61"/>
    <w:rsid w:val="00AA6DE7"/>
    <w:rsid w:val="00AB0C6C"/>
    <w:rsid w:val="00AB1244"/>
    <w:rsid w:val="00AB3487"/>
    <w:rsid w:val="00AB581B"/>
    <w:rsid w:val="00AB66E7"/>
    <w:rsid w:val="00AB79A5"/>
    <w:rsid w:val="00AC377C"/>
    <w:rsid w:val="00AC425A"/>
    <w:rsid w:val="00AC4C11"/>
    <w:rsid w:val="00AC649E"/>
    <w:rsid w:val="00AD25F3"/>
    <w:rsid w:val="00AD4573"/>
    <w:rsid w:val="00AD7D7F"/>
    <w:rsid w:val="00AE1285"/>
    <w:rsid w:val="00AE4404"/>
    <w:rsid w:val="00AF1300"/>
    <w:rsid w:val="00AF326F"/>
    <w:rsid w:val="00AF3AF6"/>
    <w:rsid w:val="00B0026A"/>
    <w:rsid w:val="00B01842"/>
    <w:rsid w:val="00B02408"/>
    <w:rsid w:val="00B145AB"/>
    <w:rsid w:val="00B20122"/>
    <w:rsid w:val="00B20C73"/>
    <w:rsid w:val="00B2114C"/>
    <w:rsid w:val="00B24E63"/>
    <w:rsid w:val="00B26776"/>
    <w:rsid w:val="00B3093C"/>
    <w:rsid w:val="00B32E19"/>
    <w:rsid w:val="00B33D97"/>
    <w:rsid w:val="00B4059D"/>
    <w:rsid w:val="00B41E6A"/>
    <w:rsid w:val="00B42F3F"/>
    <w:rsid w:val="00B47221"/>
    <w:rsid w:val="00B514A8"/>
    <w:rsid w:val="00B526A0"/>
    <w:rsid w:val="00B5771D"/>
    <w:rsid w:val="00B62486"/>
    <w:rsid w:val="00B65456"/>
    <w:rsid w:val="00B65961"/>
    <w:rsid w:val="00B6634C"/>
    <w:rsid w:val="00B70736"/>
    <w:rsid w:val="00B70B3E"/>
    <w:rsid w:val="00B728F5"/>
    <w:rsid w:val="00B73001"/>
    <w:rsid w:val="00B7581C"/>
    <w:rsid w:val="00B76899"/>
    <w:rsid w:val="00B77F12"/>
    <w:rsid w:val="00B82E18"/>
    <w:rsid w:val="00B84405"/>
    <w:rsid w:val="00B9030E"/>
    <w:rsid w:val="00B9193E"/>
    <w:rsid w:val="00B9538C"/>
    <w:rsid w:val="00B9629F"/>
    <w:rsid w:val="00B96C61"/>
    <w:rsid w:val="00B976F1"/>
    <w:rsid w:val="00BA183C"/>
    <w:rsid w:val="00BA6782"/>
    <w:rsid w:val="00BB0B26"/>
    <w:rsid w:val="00BB1A09"/>
    <w:rsid w:val="00BB1FA3"/>
    <w:rsid w:val="00BB2B56"/>
    <w:rsid w:val="00BB6AFF"/>
    <w:rsid w:val="00BC44E3"/>
    <w:rsid w:val="00BC7197"/>
    <w:rsid w:val="00BD10B7"/>
    <w:rsid w:val="00BD527E"/>
    <w:rsid w:val="00BE4A5A"/>
    <w:rsid w:val="00BE6090"/>
    <w:rsid w:val="00BF223E"/>
    <w:rsid w:val="00BF6420"/>
    <w:rsid w:val="00BF6FDD"/>
    <w:rsid w:val="00BF767C"/>
    <w:rsid w:val="00C010CB"/>
    <w:rsid w:val="00C01755"/>
    <w:rsid w:val="00C048D9"/>
    <w:rsid w:val="00C111EF"/>
    <w:rsid w:val="00C117D3"/>
    <w:rsid w:val="00C11FBD"/>
    <w:rsid w:val="00C15980"/>
    <w:rsid w:val="00C17694"/>
    <w:rsid w:val="00C17FF2"/>
    <w:rsid w:val="00C215AA"/>
    <w:rsid w:val="00C22420"/>
    <w:rsid w:val="00C22BA5"/>
    <w:rsid w:val="00C25737"/>
    <w:rsid w:val="00C33D5F"/>
    <w:rsid w:val="00C353D8"/>
    <w:rsid w:val="00C40591"/>
    <w:rsid w:val="00C40AAD"/>
    <w:rsid w:val="00C40F45"/>
    <w:rsid w:val="00C41803"/>
    <w:rsid w:val="00C460D5"/>
    <w:rsid w:val="00C474CC"/>
    <w:rsid w:val="00C54930"/>
    <w:rsid w:val="00C5493C"/>
    <w:rsid w:val="00C54B49"/>
    <w:rsid w:val="00C5728C"/>
    <w:rsid w:val="00C65089"/>
    <w:rsid w:val="00C7209C"/>
    <w:rsid w:val="00C746C1"/>
    <w:rsid w:val="00C74A61"/>
    <w:rsid w:val="00C8025A"/>
    <w:rsid w:val="00C80524"/>
    <w:rsid w:val="00C81D80"/>
    <w:rsid w:val="00C83938"/>
    <w:rsid w:val="00C83EDB"/>
    <w:rsid w:val="00C918AF"/>
    <w:rsid w:val="00C92599"/>
    <w:rsid w:val="00C9407A"/>
    <w:rsid w:val="00C9570F"/>
    <w:rsid w:val="00CA1740"/>
    <w:rsid w:val="00CA247F"/>
    <w:rsid w:val="00CA41C3"/>
    <w:rsid w:val="00CB001F"/>
    <w:rsid w:val="00CB1CBE"/>
    <w:rsid w:val="00CB1FB9"/>
    <w:rsid w:val="00CB39DD"/>
    <w:rsid w:val="00CB4666"/>
    <w:rsid w:val="00CB57CE"/>
    <w:rsid w:val="00CB58C3"/>
    <w:rsid w:val="00CC2F68"/>
    <w:rsid w:val="00CC35EE"/>
    <w:rsid w:val="00CC3DDA"/>
    <w:rsid w:val="00CD3C10"/>
    <w:rsid w:val="00CD4C63"/>
    <w:rsid w:val="00CD6BFD"/>
    <w:rsid w:val="00CE019F"/>
    <w:rsid w:val="00CE0ACC"/>
    <w:rsid w:val="00CE15F5"/>
    <w:rsid w:val="00CE3BEA"/>
    <w:rsid w:val="00CE537E"/>
    <w:rsid w:val="00CF769D"/>
    <w:rsid w:val="00D02F17"/>
    <w:rsid w:val="00D036AF"/>
    <w:rsid w:val="00D132C5"/>
    <w:rsid w:val="00D20E64"/>
    <w:rsid w:val="00D219E5"/>
    <w:rsid w:val="00D21ACF"/>
    <w:rsid w:val="00D31BE2"/>
    <w:rsid w:val="00D31DBE"/>
    <w:rsid w:val="00D32A52"/>
    <w:rsid w:val="00D43299"/>
    <w:rsid w:val="00D43961"/>
    <w:rsid w:val="00D445A5"/>
    <w:rsid w:val="00D46439"/>
    <w:rsid w:val="00D466E1"/>
    <w:rsid w:val="00D50B89"/>
    <w:rsid w:val="00D535E7"/>
    <w:rsid w:val="00D54D00"/>
    <w:rsid w:val="00D55E42"/>
    <w:rsid w:val="00D61EBD"/>
    <w:rsid w:val="00D64FCA"/>
    <w:rsid w:val="00D652BB"/>
    <w:rsid w:val="00D67BFB"/>
    <w:rsid w:val="00D712D4"/>
    <w:rsid w:val="00D72942"/>
    <w:rsid w:val="00D738EC"/>
    <w:rsid w:val="00D775D5"/>
    <w:rsid w:val="00D77C6B"/>
    <w:rsid w:val="00D85F5E"/>
    <w:rsid w:val="00D90514"/>
    <w:rsid w:val="00D90E81"/>
    <w:rsid w:val="00D92E13"/>
    <w:rsid w:val="00D972C9"/>
    <w:rsid w:val="00D97363"/>
    <w:rsid w:val="00DA0ED1"/>
    <w:rsid w:val="00DA2FDA"/>
    <w:rsid w:val="00DA32D6"/>
    <w:rsid w:val="00DA3F03"/>
    <w:rsid w:val="00DA5B22"/>
    <w:rsid w:val="00DA6072"/>
    <w:rsid w:val="00DB168F"/>
    <w:rsid w:val="00DB6A7B"/>
    <w:rsid w:val="00DC0564"/>
    <w:rsid w:val="00DC341B"/>
    <w:rsid w:val="00DC469F"/>
    <w:rsid w:val="00DC4A0B"/>
    <w:rsid w:val="00DC6514"/>
    <w:rsid w:val="00DD05EC"/>
    <w:rsid w:val="00DD1E0D"/>
    <w:rsid w:val="00DD3939"/>
    <w:rsid w:val="00DD3F99"/>
    <w:rsid w:val="00DD7162"/>
    <w:rsid w:val="00DD7589"/>
    <w:rsid w:val="00DD7947"/>
    <w:rsid w:val="00DE09A0"/>
    <w:rsid w:val="00DE2840"/>
    <w:rsid w:val="00DE4BFD"/>
    <w:rsid w:val="00DE66E6"/>
    <w:rsid w:val="00DE7440"/>
    <w:rsid w:val="00DE7F4A"/>
    <w:rsid w:val="00DF0C20"/>
    <w:rsid w:val="00DF5529"/>
    <w:rsid w:val="00DF586B"/>
    <w:rsid w:val="00DF59DB"/>
    <w:rsid w:val="00DF7207"/>
    <w:rsid w:val="00E00D1B"/>
    <w:rsid w:val="00E01DA5"/>
    <w:rsid w:val="00E0542B"/>
    <w:rsid w:val="00E1483B"/>
    <w:rsid w:val="00E14A4A"/>
    <w:rsid w:val="00E169E2"/>
    <w:rsid w:val="00E17300"/>
    <w:rsid w:val="00E2573E"/>
    <w:rsid w:val="00E306C0"/>
    <w:rsid w:val="00E3241F"/>
    <w:rsid w:val="00E32F8B"/>
    <w:rsid w:val="00E34CE6"/>
    <w:rsid w:val="00E35E8B"/>
    <w:rsid w:val="00E45BE6"/>
    <w:rsid w:val="00E45CE9"/>
    <w:rsid w:val="00E4620B"/>
    <w:rsid w:val="00E4726B"/>
    <w:rsid w:val="00E47444"/>
    <w:rsid w:val="00E478EB"/>
    <w:rsid w:val="00E50E46"/>
    <w:rsid w:val="00E51B3A"/>
    <w:rsid w:val="00E53458"/>
    <w:rsid w:val="00E53F0E"/>
    <w:rsid w:val="00E55055"/>
    <w:rsid w:val="00E566B4"/>
    <w:rsid w:val="00E65913"/>
    <w:rsid w:val="00E66FC1"/>
    <w:rsid w:val="00E67830"/>
    <w:rsid w:val="00E7062C"/>
    <w:rsid w:val="00E72271"/>
    <w:rsid w:val="00E72EFD"/>
    <w:rsid w:val="00E7370F"/>
    <w:rsid w:val="00E77F60"/>
    <w:rsid w:val="00E800B5"/>
    <w:rsid w:val="00E81743"/>
    <w:rsid w:val="00E81AE3"/>
    <w:rsid w:val="00E84179"/>
    <w:rsid w:val="00E84ECF"/>
    <w:rsid w:val="00E86025"/>
    <w:rsid w:val="00E876F6"/>
    <w:rsid w:val="00E9146E"/>
    <w:rsid w:val="00E9235D"/>
    <w:rsid w:val="00E971E6"/>
    <w:rsid w:val="00EA0867"/>
    <w:rsid w:val="00EA1BA5"/>
    <w:rsid w:val="00EA275E"/>
    <w:rsid w:val="00EA2E5A"/>
    <w:rsid w:val="00EA366F"/>
    <w:rsid w:val="00EA6021"/>
    <w:rsid w:val="00EA711F"/>
    <w:rsid w:val="00EB0B22"/>
    <w:rsid w:val="00EB1FFA"/>
    <w:rsid w:val="00EB4CDC"/>
    <w:rsid w:val="00EB76D9"/>
    <w:rsid w:val="00EC0804"/>
    <w:rsid w:val="00EC396F"/>
    <w:rsid w:val="00EC5DA1"/>
    <w:rsid w:val="00ED01E9"/>
    <w:rsid w:val="00ED15B8"/>
    <w:rsid w:val="00ED2529"/>
    <w:rsid w:val="00ED25FD"/>
    <w:rsid w:val="00EE011B"/>
    <w:rsid w:val="00EE0B45"/>
    <w:rsid w:val="00EE1B16"/>
    <w:rsid w:val="00EE1B23"/>
    <w:rsid w:val="00EE2EB2"/>
    <w:rsid w:val="00EE373E"/>
    <w:rsid w:val="00EE479D"/>
    <w:rsid w:val="00EE5DA6"/>
    <w:rsid w:val="00EE65DE"/>
    <w:rsid w:val="00EE6E52"/>
    <w:rsid w:val="00EE6F5D"/>
    <w:rsid w:val="00F0416D"/>
    <w:rsid w:val="00F05379"/>
    <w:rsid w:val="00F063DD"/>
    <w:rsid w:val="00F06B17"/>
    <w:rsid w:val="00F106EF"/>
    <w:rsid w:val="00F13689"/>
    <w:rsid w:val="00F23070"/>
    <w:rsid w:val="00F23BCB"/>
    <w:rsid w:val="00F300B6"/>
    <w:rsid w:val="00F34846"/>
    <w:rsid w:val="00F3530C"/>
    <w:rsid w:val="00F42145"/>
    <w:rsid w:val="00F43053"/>
    <w:rsid w:val="00F5065D"/>
    <w:rsid w:val="00F510C2"/>
    <w:rsid w:val="00F5141C"/>
    <w:rsid w:val="00F52722"/>
    <w:rsid w:val="00F56195"/>
    <w:rsid w:val="00F567D1"/>
    <w:rsid w:val="00F611A0"/>
    <w:rsid w:val="00F62747"/>
    <w:rsid w:val="00F7187F"/>
    <w:rsid w:val="00F7544C"/>
    <w:rsid w:val="00F81CC7"/>
    <w:rsid w:val="00F82BB6"/>
    <w:rsid w:val="00F82C3C"/>
    <w:rsid w:val="00F85EAF"/>
    <w:rsid w:val="00F9102E"/>
    <w:rsid w:val="00F93D3E"/>
    <w:rsid w:val="00F942E0"/>
    <w:rsid w:val="00F94799"/>
    <w:rsid w:val="00F97729"/>
    <w:rsid w:val="00FA0293"/>
    <w:rsid w:val="00FA0BF4"/>
    <w:rsid w:val="00FA1BC7"/>
    <w:rsid w:val="00FA326C"/>
    <w:rsid w:val="00FA3468"/>
    <w:rsid w:val="00FA5544"/>
    <w:rsid w:val="00FA62C6"/>
    <w:rsid w:val="00FA7EA2"/>
    <w:rsid w:val="00FB1DAE"/>
    <w:rsid w:val="00FB52AC"/>
    <w:rsid w:val="00FB5969"/>
    <w:rsid w:val="00FC16E2"/>
    <w:rsid w:val="00FC4013"/>
    <w:rsid w:val="00FC442D"/>
    <w:rsid w:val="00FC451B"/>
    <w:rsid w:val="00FD5262"/>
    <w:rsid w:val="00FD54AE"/>
    <w:rsid w:val="00FD6CA6"/>
    <w:rsid w:val="00FD7600"/>
    <w:rsid w:val="00FD7CD8"/>
    <w:rsid w:val="00FE067D"/>
    <w:rsid w:val="00FE0EEF"/>
    <w:rsid w:val="00FE2B9C"/>
    <w:rsid w:val="00FF06A5"/>
    <w:rsid w:val="00FF35CC"/>
    <w:rsid w:val="00FF3A62"/>
    <w:rsid w:val="00FF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559B48D-1810-43D5-859F-24A4A9BC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 w:semiHidden="1" w:unhideWhenUsed="1"/>
    <w:lsdException w:name="List 5" w:locked="1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F5215"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38057D"/>
    <w:pPr>
      <w:keepNext/>
      <w:numPr>
        <w:numId w:val="6"/>
      </w:numPr>
      <w:suppressAutoHyphens/>
      <w:spacing w:before="240" w:after="240"/>
      <w:jc w:val="both"/>
      <w:outlineLvl w:val="0"/>
    </w:pPr>
    <w:rPr>
      <w:b/>
      <w:bCs/>
      <w:iCs/>
      <w:caps/>
      <w:kern w:val="32"/>
    </w:rPr>
  </w:style>
  <w:style w:type="paragraph" w:styleId="2">
    <w:name w:val="heading 2"/>
    <w:basedOn w:val="a"/>
    <w:next w:val="a"/>
    <w:qFormat/>
    <w:rsid w:val="00DD1E0D"/>
    <w:pPr>
      <w:keepNext/>
      <w:numPr>
        <w:ilvl w:val="1"/>
        <w:numId w:val="6"/>
      </w:numPr>
      <w:spacing w:before="120" w:after="120"/>
      <w:outlineLvl w:val="1"/>
    </w:pPr>
    <w:rPr>
      <w:b/>
      <w:bCs/>
      <w:iCs/>
    </w:rPr>
  </w:style>
  <w:style w:type="paragraph" w:styleId="3">
    <w:name w:val="heading 3"/>
    <w:basedOn w:val="2"/>
    <w:next w:val="a"/>
    <w:autoRedefine/>
    <w:qFormat/>
    <w:rsid w:val="0038057D"/>
    <w:pPr>
      <w:numPr>
        <w:ilvl w:val="0"/>
        <w:numId w:val="0"/>
      </w:numPr>
      <w:tabs>
        <w:tab w:val="left" w:pos="1701"/>
      </w:tabs>
      <w:outlineLvl w:val="2"/>
    </w:pPr>
    <w:rPr>
      <w:b w:val="0"/>
    </w:rPr>
  </w:style>
  <w:style w:type="paragraph" w:styleId="4">
    <w:name w:val="heading 4"/>
    <w:basedOn w:val="a"/>
    <w:next w:val="a"/>
    <w:qFormat/>
    <w:rsid w:val="004C5C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C3DDA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0B1BA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C3DD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C3DDA"/>
    <w:rPr>
      <w:rFonts w:cs="Times New Roman"/>
    </w:rPr>
  </w:style>
  <w:style w:type="paragraph" w:styleId="a5">
    <w:name w:val="footer"/>
    <w:basedOn w:val="a"/>
    <w:link w:val="a6"/>
    <w:rsid w:val="00CC3DDA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CC3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rsid w:val="00CC3DDA"/>
    <w:pPr>
      <w:tabs>
        <w:tab w:val="left" w:pos="7371"/>
      </w:tabs>
      <w:ind w:firstLine="709"/>
      <w:jc w:val="both"/>
    </w:pPr>
    <w:rPr>
      <w:rFonts w:ascii="Arial" w:hAnsi="Arial" w:cs="Arial"/>
    </w:rPr>
  </w:style>
  <w:style w:type="paragraph" w:styleId="a8">
    <w:name w:val="footnote text"/>
    <w:basedOn w:val="a"/>
    <w:semiHidden/>
    <w:rsid w:val="00CC3DDA"/>
    <w:rPr>
      <w:sz w:val="20"/>
      <w:szCs w:val="20"/>
    </w:rPr>
  </w:style>
  <w:style w:type="character" w:styleId="a9">
    <w:name w:val="footnote reference"/>
    <w:basedOn w:val="a0"/>
    <w:semiHidden/>
    <w:rsid w:val="00CC3DDA"/>
    <w:rPr>
      <w:vertAlign w:val="superscript"/>
    </w:rPr>
  </w:style>
  <w:style w:type="paragraph" w:styleId="aa">
    <w:name w:val="Body Text"/>
    <w:basedOn w:val="a"/>
    <w:link w:val="ab"/>
    <w:rsid w:val="00CC3DDA"/>
    <w:pPr>
      <w:spacing w:after="120"/>
    </w:pPr>
    <w:rPr>
      <w:szCs w:val="20"/>
    </w:rPr>
  </w:style>
  <w:style w:type="paragraph" w:customStyle="1" w:styleId="ConsPlusNormal">
    <w:name w:val="ConsPlusNormal"/>
    <w:rsid w:val="00CC3D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C3D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Indent 3"/>
    <w:basedOn w:val="a"/>
    <w:rsid w:val="007112A4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"/>
    <w:rsid w:val="005A1D96"/>
    <w:pPr>
      <w:spacing w:after="120" w:line="480" w:lineRule="auto"/>
    </w:pPr>
  </w:style>
  <w:style w:type="paragraph" w:styleId="ac">
    <w:name w:val="Body Text Indent"/>
    <w:basedOn w:val="a"/>
    <w:rsid w:val="005A1D96"/>
    <w:pPr>
      <w:spacing w:after="120"/>
      <w:ind w:left="283"/>
    </w:pPr>
  </w:style>
  <w:style w:type="paragraph" w:styleId="ad">
    <w:name w:val="Block Text"/>
    <w:basedOn w:val="a"/>
    <w:rsid w:val="0020546A"/>
    <w:pPr>
      <w:spacing w:line="240" w:lineRule="atLeast"/>
      <w:ind w:left="420" w:right="40"/>
      <w:jc w:val="both"/>
    </w:pPr>
    <w:rPr>
      <w:szCs w:val="20"/>
    </w:rPr>
  </w:style>
  <w:style w:type="paragraph" w:styleId="31">
    <w:name w:val="Body Text 3"/>
    <w:basedOn w:val="a"/>
    <w:rsid w:val="00507B8D"/>
    <w:pPr>
      <w:spacing w:after="120"/>
    </w:pPr>
    <w:rPr>
      <w:sz w:val="16"/>
      <w:szCs w:val="16"/>
    </w:rPr>
  </w:style>
  <w:style w:type="paragraph" w:styleId="ae">
    <w:name w:val="endnote text"/>
    <w:basedOn w:val="a"/>
    <w:semiHidden/>
    <w:rsid w:val="004D2737"/>
    <w:rPr>
      <w:sz w:val="20"/>
      <w:szCs w:val="20"/>
    </w:rPr>
  </w:style>
  <w:style w:type="character" w:styleId="af">
    <w:name w:val="endnote reference"/>
    <w:basedOn w:val="a0"/>
    <w:semiHidden/>
    <w:rsid w:val="004D2737"/>
    <w:rPr>
      <w:vertAlign w:val="superscript"/>
    </w:rPr>
  </w:style>
  <w:style w:type="paragraph" w:styleId="af0">
    <w:name w:val="Balloon Text"/>
    <w:basedOn w:val="a"/>
    <w:semiHidden/>
    <w:rsid w:val="00B514A8"/>
    <w:rPr>
      <w:rFonts w:ascii="Tahoma" w:hAnsi="Tahoma" w:cs="Tahoma"/>
      <w:sz w:val="16"/>
      <w:szCs w:val="16"/>
    </w:rPr>
  </w:style>
  <w:style w:type="paragraph" w:styleId="af1">
    <w:name w:val="Title"/>
    <w:basedOn w:val="a"/>
    <w:qFormat/>
    <w:rsid w:val="004A3E74"/>
    <w:pPr>
      <w:jc w:val="center"/>
    </w:pPr>
    <w:rPr>
      <w:b/>
      <w:bCs/>
      <w:sz w:val="72"/>
    </w:rPr>
  </w:style>
  <w:style w:type="character" w:customStyle="1" w:styleId="ab">
    <w:name w:val="Основной текст Знак"/>
    <w:link w:val="aa"/>
    <w:locked/>
    <w:rsid w:val="005F5215"/>
    <w:rPr>
      <w:sz w:val="24"/>
    </w:rPr>
  </w:style>
  <w:style w:type="paragraph" w:customStyle="1" w:styleId="11">
    <w:name w:val="Заголовок оглавления1"/>
    <w:basedOn w:val="1"/>
    <w:next w:val="a"/>
    <w:rsid w:val="00FF06A5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23">
    <w:name w:val="toc 2"/>
    <w:basedOn w:val="a"/>
    <w:next w:val="a"/>
    <w:autoRedefine/>
    <w:semiHidden/>
    <w:rsid w:val="00D219E5"/>
    <w:pPr>
      <w:spacing w:line="312" w:lineRule="auto"/>
      <w:ind w:left="425"/>
    </w:pPr>
    <w:rPr>
      <w:rFonts w:ascii="Calibri" w:hAnsi="Calibri"/>
      <w:szCs w:val="22"/>
    </w:rPr>
  </w:style>
  <w:style w:type="paragraph" w:styleId="12">
    <w:name w:val="toc 1"/>
    <w:basedOn w:val="a"/>
    <w:next w:val="a"/>
    <w:autoRedefine/>
    <w:semiHidden/>
    <w:rsid w:val="00D219E5"/>
    <w:pPr>
      <w:tabs>
        <w:tab w:val="left" w:pos="426"/>
        <w:tab w:val="right" w:leader="dot" w:pos="9627"/>
      </w:tabs>
      <w:spacing w:line="360" w:lineRule="auto"/>
    </w:pPr>
    <w:rPr>
      <w:rFonts w:ascii="Arial" w:hAnsi="Arial"/>
      <w:szCs w:val="22"/>
    </w:rPr>
  </w:style>
  <w:style w:type="paragraph" w:styleId="32">
    <w:name w:val="toc 3"/>
    <w:basedOn w:val="a"/>
    <w:next w:val="a"/>
    <w:autoRedefine/>
    <w:semiHidden/>
    <w:rsid w:val="00FF06A5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styleId="af2">
    <w:name w:val="Hyperlink"/>
    <w:basedOn w:val="a0"/>
    <w:rsid w:val="00FF06A5"/>
    <w:rPr>
      <w:color w:val="0000FF"/>
      <w:u w:val="single"/>
    </w:rPr>
  </w:style>
  <w:style w:type="paragraph" w:customStyle="1" w:styleId="13">
    <w:name w:val="Рецензия1"/>
    <w:hidden/>
    <w:semiHidden/>
    <w:rsid w:val="00C460D5"/>
    <w:rPr>
      <w:sz w:val="24"/>
      <w:szCs w:val="24"/>
    </w:rPr>
  </w:style>
  <w:style w:type="paragraph" w:customStyle="1" w:styleId="af3">
    <w:name w:val="ФИО"/>
    <w:basedOn w:val="a"/>
    <w:rsid w:val="000B12EB"/>
    <w:pPr>
      <w:spacing w:after="180"/>
      <w:ind w:left="5670"/>
      <w:jc w:val="both"/>
    </w:pPr>
    <w:rPr>
      <w:szCs w:val="20"/>
    </w:rPr>
  </w:style>
  <w:style w:type="character" w:customStyle="1" w:styleId="af4">
    <w:name w:val="Гипертекстовая ссылка"/>
    <w:rsid w:val="000B12EB"/>
    <w:rPr>
      <w:color w:val="008000"/>
    </w:rPr>
  </w:style>
  <w:style w:type="character" w:styleId="af5">
    <w:name w:val="FollowedHyperlink"/>
    <w:basedOn w:val="a0"/>
    <w:rsid w:val="00B62486"/>
    <w:rPr>
      <w:color w:val="800080"/>
      <w:u w:val="single"/>
    </w:rPr>
  </w:style>
  <w:style w:type="paragraph" w:customStyle="1" w:styleId="DOCTitle">
    <w:name w:val="DOC Title"/>
    <w:basedOn w:val="a"/>
    <w:rsid w:val="007F18CE"/>
    <w:pPr>
      <w:keepLines/>
      <w:widowControl w:val="0"/>
      <w:jc w:val="center"/>
    </w:pPr>
    <w:rPr>
      <w:rFonts w:ascii="Arial" w:hAnsi="Arial" w:cs="Arial"/>
      <w:b/>
      <w:sz w:val="32"/>
      <w:szCs w:val="20"/>
      <w:lang w:val="en-US" w:eastAsia="en-US"/>
    </w:rPr>
  </w:style>
  <w:style w:type="paragraph" w:customStyle="1" w:styleId="14">
    <w:name w:val="Основной текст с отступом1"/>
    <w:basedOn w:val="a"/>
    <w:rsid w:val="00550998"/>
    <w:pPr>
      <w:ind w:firstLine="900"/>
    </w:pPr>
  </w:style>
  <w:style w:type="paragraph" w:customStyle="1" w:styleId="15">
    <w:name w:val="Абзац списка1"/>
    <w:basedOn w:val="a"/>
    <w:rsid w:val="00550998"/>
    <w:pPr>
      <w:ind w:left="720"/>
    </w:pPr>
  </w:style>
  <w:style w:type="paragraph" w:customStyle="1" w:styleId="16">
    <w:name w:val="Без интервала1"/>
    <w:rsid w:val="00550998"/>
    <w:rPr>
      <w:rFonts w:ascii="Arial Unicode MS" w:eastAsia="Arial Unicode MS" w:cs="Arial Unicode MS"/>
      <w:color w:val="000000"/>
      <w:sz w:val="24"/>
      <w:szCs w:val="24"/>
    </w:rPr>
  </w:style>
  <w:style w:type="paragraph" w:customStyle="1" w:styleId="24">
    <w:name w:val="Абзац списка2"/>
    <w:basedOn w:val="a"/>
    <w:rsid w:val="009223A4"/>
    <w:pPr>
      <w:ind w:left="720"/>
    </w:pPr>
  </w:style>
  <w:style w:type="paragraph" w:customStyle="1" w:styleId="Bullet1">
    <w:name w:val="Bullet 1"/>
    <w:basedOn w:val="ac"/>
    <w:rsid w:val="009223A4"/>
    <w:pPr>
      <w:widowControl w:val="0"/>
      <w:numPr>
        <w:numId w:val="1"/>
      </w:numPr>
      <w:autoSpaceDE w:val="0"/>
      <w:autoSpaceDN w:val="0"/>
      <w:adjustRightInd w:val="0"/>
      <w:jc w:val="both"/>
    </w:pPr>
    <w:rPr>
      <w:rFonts w:ascii="Trebuchet MS" w:hAnsi="Trebuchet MS"/>
      <w:sz w:val="20"/>
      <w:szCs w:val="20"/>
      <w:lang w:val="en-US" w:eastAsia="en-US"/>
    </w:rPr>
  </w:style>
  <w:style w:type="paragraph" w:customStyle="1" w:styleId="LastBullet1">
    <w:name w:val="Last Bullet 1"/>
    <w:basedOn w:val="Bullet1"/>
    <w:rsid w:val="009223A4"/>
    <w:pPr>
      <w:spacing w:after="240"/>
    </w:pPr>
  </w:style>
  <w:style w:type="paragraph" w:customStyle="1" w:styleId="Default">
    <w:name w:val="Default"/>
    <w:rsid w:val="00FE0EE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9F302E"/>
  </w:style>
  <w:style w:type="paragraph" w:customStyle="1" w:styleId="DOCProjectTitle">
    <w:name w:val="DOC Project Title"/>
    <w:basedOn w:val="aa"/>
    <w:rsid w:val="003169AE"/>
    <w:pPr>
      <w:framePr w:hSpace="180" w:wrap="notBeside" w:vAnchor="text" w:hAnchor="margin" w:xAlign="center" w:y="185"/>
      <w:spacing w:before="240" w:after="240"/>
      <w:jc w:val="center"/>
    </w:pPr>
    <w:rPr>
      <w:rFonts w:ascii="Arial" w:hAnsi="Arial" w:cs="Arial"/>
      <w:b/>
      <w:sz w:val="28"/>
      <w:lang w:val="en-US" w:eastAsia="en-US"/>
    </w:rPr>
  </w:style>
  <w:style w:type="paragraph" w:customStyle="1" w:styleId="Char">
    <w:name w:val="Char"/>
    <w:basedOn w:val="a"/>
    <w:rsid w:val="00382110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character" w:customStyle="1" w:styleId="a6">
    <w:name w:val="Нижний колонтитул Знак"/>
    <w:basedOn w:val="a0"/>
    <w:link w:val="a5"/>
    <w:locked/>
    <w:rsid w:val="00377B84"/>
    <w:rPr>
      <w:rFonts w:cs="Times New Roman"/>
      <w:sz w:val="24"/>
      <w:szCs w:val="24"/>
    </w:rPr>
  </w:style>
  <w:style w:type="paragraph" w:styleId="40">
    <w:name w:val="toc 4"/>
    <w:basedOn w:val="a"/>
    <w:next w:val="a"/>
    <w:autoRedefine/>
    <w:semiHidden/>
    <w:rsid w:val="003270AF"/>
    <w:pPr>
      <w:spacing w:after="100"/>
      <w:ind w:left="720"/>
    </w:pPr>
  </w:style>
  <w:style w:type="numbering" w:customStyle="1" w:styleId="20">
    <w:name w:val="Стиль2"/>
    <w:rsid w:val="002B0704"/>
    <w:pPr>
      <w:numPr>
        <w:numId w:val="11"/>
      </w:numPr>
    </w:pPr>
  </w:style>
  <w:style w:type="numbering" w:customStyle="1" w:styleId="10">
    <w:name w:val="Стиль1"/>
    <w:rsid w:val="002B0704"/>
    <w:pPr>
      <w:numPr>
        <w:numId w:val="10"/>
      </w:numPr>
    </w:pPr>
  </w:style>
  <w:style w:type="character" w:styleId="af6">
    <w:name w:val="annotation reference"/>
    <w:basedOn w:val="a0"/>
    <w:rsid w:val="00B6634C"/>
    <w:rPr>
      <w:sz w:val="16"/>
      <w:szCs w:val="16"/>
    </w:rPr>
  </w:style>
  <w:style w:type="paragraph" w:styleId="af7">
    <w:name w:val="annotation text"/>
    <w:basedOn w:val="a"/>
    <w:link w:val="af8"/>
    <w:rsid w:val="00B6634C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B6634C"/>
  </w:style>
  <w:style w:type="paragraph" w:styleId="af9">
    <w:name w:val="annotation subject"/>
    <w:basedOn w:val="af7"/>
    <w:next w:val="af7"/>
    <w:link w:val="afa"/>
    <w:rsid w:val="00B6634C"/>
    <w:rPr>
      <w:b/>
      <w:bCs/>
    </w:rPr>
  </w:style>
  <w:style w:type="character" w:customStyle="1" w:styleId="afa">
    <w:name w:val="Тема примечания Знак"/>
    <w:basedOn w:val="af8"/>
    <w:link w:val="af9"/>
    <w:rsid w:val="00B663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450"/>
                  <w:marTop w:val="0"/>
                  <w:marBottom w:val="19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19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DD0CF624AFA29C1DB591325D517D95240FF1A4A1ED7D0F6D517BFF07DFCE92D2BD72E074231CA7EDw0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6166</Words>
  <Characters>35151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NEK</Company>
  <LinksUpToDate>false</LinksUpToDate>
  <CharactersWithSpaces>41235</CharactersWithSpaces>
  <SharedDoc>false</SharedDoc>
  <HLinks>
    <vt:vector size="204" baseType="variant">
      <vt:variant>
        <vt:i4>3276903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consultantplus://offline/ref=DD0CF624AFA29C1DB591325D517D95240FF1A4A1ED7D0F6D517BFF07DFCE92D2BD72E074231CA7EDw06FG</vt:lpwstr>
      </vt:variant>
      <vt:variant>
        <vt:lpwstr/>
      </vt:variant>
      <vt:variant>
        <vt:i4>8060935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Прил2</vt:lpwstr>
      </vt:variant>
      <vt:variant>
        <vt:i4>8060935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Прил7</vt:lpwstr>
      </vt:variant>
      <vt:variant>
        <vt:i4>8060935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Прил3</vt:lpwstr>
      </vt:variant>
      <vt:variant>
        <vt:i4>8060935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Прил6</vt:lpwstr>
      </vt:variant>
      <vt:variant>
        <vt:i4>8060935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Прил5</vt:lpwstr>
      </vt:variant>
      <vt:variant>
        <vt:i4>8060935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Прил2</vt:lpwstr>
      </vt:variant>
      <vt:variant>
        <vt:i4>8060935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Прил1</vt:lpwstr>
      </vt:variant>
      <vt:variant>
        <vt:i4>8060935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Прил7</vt:lpwstr>
      </vt:variant>
      <vt:variant>
        <vt:i4>8060935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Прил6</vt:lpwstr>
      </vt:variant>
      <vt:variant>
        <vt:i4>8060935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Прил5</vt:lpwstr>
      </vt:variant>
      <vt:variant>
        <vt:i4>8060935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Прил4</vt:lpwstr>
      </vt:variant>
      <vt:variant>
        <vt:i4>8060935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Прил3</vt:lpwstr>
      </vt:variant>
      <vt:variant>
        <vt:i4>8060935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Прил2</vt:lpwstr>
      </vt:variant>
      <vt:variant>
        <vt:i4>8060935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Прил1</vt:lpwstr>
      </vt:variant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_Toc360549248</vt:lpwstr>
      </vt:variant>
      <vt:variant>
        <vt:i4>1638453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_Toc360549247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_Toc360549246</vt:lpwstr>
      </vt:variant>
      <vt:variant>
        <vt:i4>1638453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_Toc360549245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_Toc360549244</vt:lpwstr>
      </vt:variant>
      <vt:variant>
        <vt:i4>1638453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_Toc360549243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_Toc360549242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_Toc360549241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_Toc360549240</vt:lpwstr>
      </vt:variant>
      <vt:variant>
        <vt:i4>1966133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_Toc360549232</vt:lpwstr>
      </vt:variant>
      <vt:variant>
        <vt:i4>1966133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_Toc360549231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_Toc360549224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_Toc360549223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_Toc360549218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_Toc360549217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_Toc360549216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_Toc360549215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ШирокихВА</dc:creator>
  <cp:lastModifiedBy>Шадричев Андрей Вячеславович</cp:lastModifiedBy>
  <cp:revision>2</cp:revision>
  <cp:lastPrinted>2018-11-07T04:34:00Z</cp:lastPrinted>
  <dcterms:created xsi:type="dcterms:W3CDTF">2024-09-05T07:06:00Z</dcterms:created>
  <dcterms:modified xsi:type="dcterms:W3CDTF">2024-09-05T07:06:00Z</dcterms:modified>
</cp:coreProperties>
</file>